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E4DE22" w14:textId="5A2A82E9" w:rsidR="00C63063" w:rsidRDefault="00C63063" w:rsidP="008121B7">
      <w:pPr>
        <w:rPr>
          <w:ins w:id="0" w:author="Author"/>
          <w:rFonts w:ascii="Times New Roman" w:hAnsi="Times New Roman" w:cs="Times New Roman"/>
          <w:b/>
          <w:bCs/>
          <w:sz w:val="20"/>
          <w:szCs w:val="20"/>
        </w:rPr>
      </w:pPr>
      <w:bookmarkStart w:id="1" w:name="_GoBack"/>
      <w:bookmarkEnd w:id="1"/>
      <w:ins w:id="2" w:author="Author">
        <w:r>
          <w:rPr>
            <w:rFonts w:ascii="Times New Roman" w:hAnsi="Times New Roman" w:cs="Times New Roman"/>
            <w:b/>
            <w:bCs/>
            <w:sz w:val="20"/>
            <w:szCs w:val="20"/>
          </w:rPr>
          <w:t>Annex II</w:t>
        </w:r>
      </w:ins>
    </w:p>
    <w:p w14:paraId="25F4A679" w14:textId="0ED2344A" w:rsidR="008121B7" w:rsidRPr="005A6F5F" w:rsidRDefault="008121B7" w:rsidP="008121B7">
      <w:pPr>
        <w:rPr>
          <w:rFonts w:ascii="Times New Roman" w:hAnsi="Times New Roman" w:cs="Times New Roman"/>
          <w:b/>
          <w:bCs/>
          <w:sz w:val="20"/>
          <w:szCs w:val="20"/>
        </w:rPr>
      </w:pPr>
      <w:r w:rsidRPr="005A6F5F">
        <w:rPr>
          <w:rFonts w:ascii="Times New Roman" w:hAnsi="Times New Roman" w:cs="Times New Roman"/>
          <w:b/>
          <w:bCs/>
          <w:sz w:val="20"/>
          <w:szCs w:val="20"/>
        </w:rPr>
        <w:t xml:space="preserve">S.17.01 - Non-life Technical Provisions </w:t>
      </w:r>
    </w:p>
    <w:p w14:paraId="35A3399D" w14:textId="77777777" w:rsidR="008121B7" w:rsidRPr="0048321E" w:rsidRDefault="008121B7">
      <w:pPr>
        <w:rPr>
          <w:rFonts w:ascii="Times New Roman" w:hAnsi="Times New Roman" w:cs="Times New Roman"/>
          <w:b/>
          <w:sz w:val="20"/>
          <w:szCs w:val="20"/>
          <w:rPrChange w:id="3" w:author="Author">
            <w:rPr>
              <w:rFonts w:ascii="Times New Roman" w:hAnsi="Times New Roman" w:cs="Times New Roman"/>
              <w:sz w:val="20"/>
              <w:szCs w:val="20"/>
            </w:rPr>
          </w:rPrChange>
        </w:rPr>
      </w:pPr>
      <w:r w:rsidRPr="0048321E">
        <w:rPr>
          <w:rFonts w:ascii="Times New Roman" w:hAnsi="Times New Roman" w:cs="Times New Roman"/>
          <w:b/>
          <w:sz w:val="20"/>
          <w:szCs w:val="20"/>
          <w:rPrChange w:id="4" w:author="Author">
            <w:rPr>
              <w:rFonts w:ascii="Times New Roman" w:hAnsi="Times New Roman" w:cs="Times New Roman"/>
              <w:sz w:val="20"/>
              <w:szCs w:val="20"/>
            </w:rPr>
          </w:rPrChange>
        </w:rPr>
        <w:t>General comments</w:t>
      </w:r>
    </w:p>
    <w:p w14:paraId="51E604B7" w14:textId="77777777" w:rsidR="00DF5549" w:rsidRPr="001C5ED3" w:rsidRDefault="00DF5549" w:rsidP="004871CE">
      <w:pPr>
        <w:jc w:val="both"/>
        <w:rPr>
          <w:rFonts w:ascii="Times New Roman" w:hAnsi="Times New Roman" w:cs="Times New Roman"/>
          <w:sz w:val="20"/>
          <w:szCs w:val="20"/>
        </w:rPr>
      </w:pPr>
      <w:r w:rsidRPr="00F55468">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004FC1AB" w14:textId="13376DEE" w:rsidR="00A278C6" w:rsidRPr="001C5ED3" w:rsidRDefault="00A278C6" w:rsidP="00A278C6">
      <w:pPr>
        <w:jc w:val="both"/>
        <w:rPr>
          <w:rFonts w:ascii="Times New Roman" w:hAnsi="Times New Roman" w:cs="Times New Roman"/>
          <w:sz w:val="20"/>
          <w:szCs w:val="20"/>
          <w:lang w:val="en-US"/>
        </w:rPr>
      </w:pPr>
      <w:r w:rsidRPr="00F55468">
        <w:rPr>
          <w:rFonts w:ascii="Times New Roman" w:hAnsi="Times New Roman" w:cs="Times New Roman"/>
          <w:sz w:val="20"/>
          <w:szCs w:val="20"/>
          <w:lang w:val="en-US"/>
        </w:rPr>
        <w:t>This annex relates to quarterly and annual submission of information for individual entities</w:t>
      </w:r>
      <w:r w:rsidR="00C25687" w:rsidRPr="00AE1434">
        <w:rPr>
          <w:rFonts w:ascii="Times New Roman" w:hAnsi="Times New Roman" w:cs="Times New Roman"/>
          <w:sz w:val="20"/>
          <w:szCs w:val="20"/>
        </w:rPr>
        <w:t>, ring fenced-funds, matching adjustment portfolios and remaining part</w:t>
      </w:r>
      <w:r w:rsidRPr="00F55468">
        <w:rPr>
          <w:rFonts w:ascii="Times New Roman" w:hAnsi="Times New Roman" w:cs="Times New Roman"/>
          <w:sz w:val="20"/>
          <w:szCs w:val="20"/>
          <w:lang w:val="en-US"/>
        </w:rPr>
        <w:t>.</w:t>
      </w:r>
    </w:p>
    <w:p w14:paraId="0EC560CA" w14:textId="385429A5" w:rsidR="00A278C6" w:rsidRPr="00E36CEA" w:rsidRDefault="00A278C6" w:rsidP="00A278C6">
      <w:pPr>
        <w:jc w:val="both"/>
        <w:rPr>
          <w:rFonts w:ascii="Times New Roman" w:hAnsi="Times New Roman" w:cs="Times New Roman"/>
          <w:sz w:val="20"/>
          <w:szCs w:val="20"/>
          <w:lang w:val="en-US"/>
        </w:rPr>
      </w:pPr>
      <w:r w:rsidRPr="00F55468">
        <w:rPr>
          <w:rFonts w:ascii="Times New Roman" w:hAnsi="Times New Roman" w:cs="Times New Roman"/>
          <w:sz w:val="20"/>
          <w:szCs w:val="20"/>
          <w:lang w:val="en-US"/>
        </w:rPr>
        <w:t xml:space="preserve">Undertakings may apply </w:t>
      </w:r>
      <w:del w:id="5" w:author="Author">
        <w:r w:rsidRPr="00F55468" w:rsidDel="001938F4">
          <w:rPr>
            <w:rFonts w:ascii="Times New Roman" w:hAnsi="Times New Roman" w:cs="Times New Roman"/>
            <w:sz w:val="20"/>
            <w:szCs w:val="20"/>
            <w:lang w:val="en-US"/>
          </w:rPr>
          <w:delText xml:space="preserve">simplified </w:delText>
        </w:r>
        <w:r w:rsidRPr="00E36CEA" w:rsidDel="001938F4">
          <w:rPr>
            <w:rFonts w:ascii="Times New Roman" w:hAnsi="Times New Roman" w:cs="Times New Roman"/>
            <w:sz w:val="20"/>
            <w:szCs w:val="20"/>
            <w:lang w:val="en-US"/>
          </w:rPr>
          <w:delText>methods in the quarterly calculation of the technical provisions as referred to in Article 82 of Directive 2009/138/EC</w:delText>
        </w:r>
        <w:r w:rsidR="001C5ED3" w:rsidRPr="00E36CEA" w:rsidDel="001938F4">
          <w:rPr>
            <w:rFonts w:ascii="Times New Roman" w:hAnsi="Times New Roman" w:cs="Times New Roman"/>
            <w:sz w:val="20"/>
            <w:szCs w:val="20"/>
            <w:lang w:val="en-US"/>
          </w:rPr>
          <w:delText xml:space="preserve"> and</w:delText>
        </w:r>
        <w:r w:rsidRPr="00E36CEA" w:rsidDel="001938F4">
          <w:rPr>
            <w:rFonts w:ascii="Times New Roman" w:hAnsi="Times New Roman" w:cs="Times New Roman"/>
            <w:sz w:val="20"/>
            <w:szCs w:val="20"/>
            <w:lang w:val="en-US"/>
          </w:rPr>
          <w:delText xml:space="preserve"> </w:delText>
        </w:r>
      </w:del>
      <w:ins w:id="6" w:author="Author">
        <w:del w:id="7" w:author="Author">
          <w:r w:rsidR="00C8593F" w:rsidDel="001938F4">
            <w:rPr>
              <w:rFonts w:ascii="Times New Roman" w:hAnsi="Times New Roman" w:cs="Times New Roman"/>
              <w:sz w:val="20"/>
              <w:szCs w:val="20"/>
              <w:lang w:val="en-US"/>
            </w:rPr>
            <w:delText>Commission Delegated Regulation 2015/35</w:delText>
          </w:r>
        </w:del>
      </w:ins>
      <w:del w:id="8" w:author="Author">
        <w:r w:rsidR="00D17F15" w:rsidRPr="00E36CEA" w:rsidDel="001938F4">
          <w:rPr>
            <w:rFonts w:ascii="Times New Roman" w:hAnsi="Times New Roman" w:cs="Times New Roman"/>
            <w:sz w:val="20"/>
            <w:szCs w:val="20"/>
            <w:lang w:val="en-US"/>
          </w:rPr>
          <w:delText>Implementing measures</w:delText>
        </w:r>
        <w:r w:rsidRPr="00E36CEA" w:rsidDel="001938F4">
          <w:rPr>
            <w:rFonts w:ascii="Times New Roman" w:hAnsi="Times New Roman" w:cs="Times New Roman"/>
            <w:sz w:val="20"/>
            <w:szCs w:val="20"/>
            <w:lang w:val="en-US"/>
          </w:rPr>
          <w:delText>.</w:delText>
        </w:r>
      </w:del>
      <w:ins w:id="9" w:author="Author">
        <w:r w:rsidR="001938F4" w:rsidRPr="001938F4">
          <w:rPr>
            <w:rFonts w:ascii="Times New Roman" w:hAnsi="Times New Roman" w:cs="Times New Roman"/>
            <w:sz w:val="20"/>
            <w:szCs w:val="20"/>
            <w:lang w:val="en-US"/>
          </w:rPr>
          <w:t>appropriate approximations in the calculation of the technical provisions as referred t</w:t>
        </w:r>
        <w:r w:rsidR="001938F4">
          <w:rPr>
            <w:rFonts w:ascii="Times New Roman" w:hAnsi="Times New Roman" w:cs="Times New Roman"/>
            <w:sz w:val="20"/>
            <w:szCs w:val="20"/>
            <w:lang w:val="en-US"/>
          </w:rPr>
          <w:t>o</w:t>
        </w:r>
        <w:r w:rsidR="001938F4" w:rsidRPr="001938F4">
          <w:rPr>
            <w:rFonts w:ascii="Times New Roman" w:hAnsi="Times New Roman" w:cs="Times New Roman"/>
            <w:sz w:val="20"/>
            <w:szCs w:val="20"/>
            <w:lang w:val="en-US"/>
          </w:rPr>
          <w:t xml:space="preserve"> </w:t>
        </w:r>
        <w:proofErr w:type="gramStart"/>
        <w:r w:rsidR="001938F4" w:rsidRPr="001938F4">
          <w:rPr>
            <w:rFonts w:ascii="Times New Roman" w:hAnsi="Times New Roman" w:cs="Times New Roman"/>
            <w:sz w:val="20"/>
            <w:szCs w:val="20"/>
            <w:lang w:val="en-US"/>
          </w:rPr>
          <w:t>in  Article</w:t>
        </w:r>
        <w:proofErr w:type="gramEnd"/>
        <w:r w:rsidR="001938F4" w:rsidRPr="001938F4">
          <w:rPr>
            <w:rFonts w:ascii="Times New Roman" w:hAnsi="Times New Roman" w:cs="Times New Roman"/>
            <w:sz w:val="20"/>
            <w:szCs w:val="20"/>
            <w:lang w:val="en-US"/>
          </w:rPr>
          <w:t xml:space="preserve">  21 of Commission Delegated  Regulation  2015/35.  In  addition,  article  59  of  the  Delegated  Regulation  2015/35  may  be applied to calculate the risk margin during the financial year</w:t>
        </w:r>
        <w:r w:rsidR="001938F4">
          <w:rPr>
            <w:rFonts w:ascii="Times New Roman" w:hAnsi="Times New Roman" w:cs="Times New Roman"/>
            <w:sz w:val="20"/>
            <w:szCs w:val="20"/>
            <w:lang w:val="en-US"/>
          </w:rPr>
          <w:t>.</w:t>
        </w:r>
      </w:ins>
    </w:p>
    <w:p w14:paraId="4E18B171" w14:textId="52BABB72" w:rsidR="008121B7" w:rsidRPr="00E36CEA" w:rsidRDefault="008121B7" w:rsidP="004871CE">
      <w:pPr>
        <w:jc w:val="both"/>
        <w:rPr>
          <w:rFonts w:ascii="Times New Roman" w:hAnsi="Times New Roman" w:cs="Times New Roman"/>
          <w:sz w:val="20"/>
          <w:szCs w:val="20"/>
          <w:lang w:val="en-US"/>
        </w:rPr>
      </w:pPr>
      <w:r w:rsidRPr="00E36CEA">
        <w:rPr>
          <w:rFonts w:ascii="Times New Roman" w:hAnsi="Times New Roman" w:cs="Times New Roman"/>
          <w:sz w:val="20"/>
          <w:szCs w:val="20"/>
          <w:lang w:val="en-US"/>
        </w:rPr>
        <w:t xml:space="preserve">Line of Business for non-life obligations: The lines of business, referred to in article 80 of the Directive 2009/138/EC, as defined in the Annex I of </w:t>
      </w:r>
      <w:del w:id="10" w:author="Author">
        <w:r w:rsidR="00D17F15" w:rsidRPr="00E36CEA" w:rsidDel="007F529B">
          <w:rPr>
            <w:rFonts w:ascii="Times New Roman" w:hAnsi="Times New Roman" w:cs="Times New Roman"/>
            <w:sz w:val="20"/>
            <w:szCs w:val="20"/>
            <w:lang w:val="en-US"/>
          </w:rPr>
          <w:delText>Implementing measures</w:delText>
        </w:r>
      </w:del>
      <w:ins w:id="11" w:author="Author">
        <w:r w:rsidR="007F529B">
          <w:rPr>
            <w:rFonts w:ascii="Times New Roman" w:hAnsi="Times New Roman" w:cs="Times New Roman"/>
            <w:sz w:val="20"/>
            <w:szCs w:val="20"/>
            <w:lang w:val="en-US"/>
          </w:rPr>
          <w:t>Delegated Regulation 2015/35</w:t>
        </w:r>
      </w:ins>
      <w:r w:rsidRPr="00E36CEA">
        <w:rPr>
          <w:rFonts w:ascii="Times New Roman" w:hAnsi="Times New Roman" w:cs="Times New Roman"/>
          <w:sz w:val="20"/>
          <w:szCs w:val="20"/>
          <w:lang w:val="en-US"/>
        </w:rPr>
        <w:t xml:space="preserve"> referred to direct business/accepted proportional reinsurance and accepted non-proportional reinsurance.</w:t>
      </w:r>
      <w:r w:rsidR="00A278C6" w:rsidRPr="00E36CEA">
        <w:rPr>
          <w:rFonts w:ascii="Times New Roman" w:hAnsi="Times New Roman" w:cs="Times New Roman"/>
          <w:sz w:val="20"/>
          <w:szCs w:val="20"/>
          <w:lang w:val="en-US"/>
        </w:rPr>
        <w:t xml:space="preserve"> The segmentation shall reflect the nature of the risks underlying the contract (substance), rather than the legal form of the contract (form).</w:t>
      </w:r>
    </w:p>
    <w:p w14:paraId="245C0B07" w14:textId="77777777" w:rsidR="0065795E" w:rsidRPr="005A6F5F" w:rsidRDefault="0065795E" w:rsidP="004871CE">
      <w:pPr>
        <w:jc w:val="both"/>
        <w:rPr>
          <w:rFonts w:ascii="Times New Roman" w:hAnsi="Times New Roman" w:cs="Times New Roman"/>
          <w:sz w:val="20"/>
          <w:szCs w:val="20"/>
          <w:lang w:val="en-US"/>
        </w:rPr>
      </w:pPr>
      <w:r w:rsidRPr="00E36CEA">
        <w:rPr>
          <w:rFonts w:ascii="Times New Roman" w:hAnsi="Times New Roman" w:cs="Times New Roman"/>
          <w:sz w:val="20"/>
          <w:szCs w:val="20"/>
          <w:lang w:val="en-US"/>
        </w:rPr>
        <w:t>Health direct insurance business pursued on a non-similar technical basis to life insurance shall be segmented into Non-Life LoB 1 to 3.</w:t>
      </w:r>
      <w:r w:rsidRPr="005A6F5F">
        <w:rPr>
          <w:rFonts w:ascii="Times New Roman" w:hAnsi="Times New Roman" w:cs="Times New Roman"/>
          <w:sz w:val="20"/>
          <w:szCs w:val="20"/>
          <w:lang w:val="en-US"/>
        </w:rPr>
        <w:t xml:space="preserve"> </w:t>
      </w:r>
    </w:p>
    <w:p w14:paraId="7A1FD040" w14:textId="3BF92B1F" w:rsidR="004871CE" w:rsidRDefault="004871CE" w:rsidP="004871CE">
      <w:pPr>
        <w:jc w:val="both"/>
        <w:rPr>
          <w:rFonts w:ascii="Times New Roman" w:hAnsi="Times New Roman" w:cs="Times New Roman"/>
          <w:sz w:val="20"/>
          <w:szCs w:val="20"/>
        </w:rPr>
      </w:pPr>
      <w:r w:rsidRPr="005A6F5F">
        <w:rPr>
          <w:rFonts w:ascii="Times New Roman" w:hAnsi="Times New Roman" w:cs="Times New Roman"/>
          <w:sz w:val="20"/>
          <w:szCs w:val="20"/>
        </w:rPr>
        <w:t xml:space="preserve">Accepted proportional reinsurance </w:t>
      </w:r>
      <w:r w:rsidR="005A6F5F">
        <w:rPr>
          <w:rFonts w:ascii="Times New Roman" w:hAnsi="Times New Roman" w:cs="Times New Roman"/>
          <w:sz w:val="20"/>
          <w:szCs w:val="20"/>
        </w:rPr>
        <w:t>shall</w:t>
      </w:r>
      <w:r w:rsidRPr="005A6F5F">
        <w:rPr>
          <w:rFonts w:ascii="Times New Roman" w:hAnsi="Times New Roman" w:cs="Times New Roman"/>
          <w:sz w:val="20"/>
          <w:szCs w:val="20"/>
        </w:rPr>
        <w:t xml:space="preserve"> be considered together with the direct business in the C0020 to C0130.</w:t>
      </w:r>
    </w:p>
    <w:p w14:paraId="5E0BAD2A" w14:textId="5CF8C787" w:rsidR="00F55468" w:rsidRPr="005A6F5F" w:rsidRDefault="00F55468" w:rsidP="004871CE">
      <w:pPr>
        <w:jc w:val="both"/>
        <w:rPr>
          <w:rFonts w:ascii="Times New Roman" w:hAnsi="Times New Roman" w:cs="Times New Roman"/>
          <w:sz w:val="20"/>
          <w:szCs w:val="20"/>
          <w:lang w:val="en-US"/>
        </w:rPr>
      </w:pPr>
      <w:r w:rsidRPr="000E2382">
        <w:rPr>
          <w:rFonts w:ascii="Times New Roman" w:hAnsi="Times New Roman" w:cs="Times New Roman"/>
          <w:sz w:val="20"/>
          <w:szCs w:val="20"/>
        </w:rPr>
        <w:t>The information to be reported between R0010 and R0280</w:t>
      </w:r>
      <w:del w:id="12" w:author="Author">
        <w:r w:rsidRPr="000E2382" w:rsidDel="003C7316">
          <w:rPr>
            <w:rFonts w:ascii="Times New Roman" w:hAnsi="Times New Roman" w:cs="Times New Roman"/>
            <w:sz w:val="20"/>
            <w:szCs w:val="20"/>
          </w:rPr>
          <w:delText>,</w:delText>
        </w:r>
      </w:del>
      <w:r w:rsidRPr="000E2382">
        <w:rPr>
          <w:rFonts w:ascii="Times New Roman" w:hAnsi="Times New Roman" w:cs="Times New Roman"/>
          <w:sz w:val="20"/>
          <w:szCs w:val="20"/>
        </w:rPr>
        <w:t xml:space="preserve"> </w:t>
      </w:r>
      <w:del w:id="13" w:author="Author">
        <w:r w:rsidRPr="000E2382" w:rsidDel="00AF6E63">
          <w:rPr>
            <w:rFonts w:ascii="Times New Roman" w:hAnsi="Times New Roman" w:cs="Times New Roman"/>
            <w:sz w:val="20"/>
            <w:szCs w:val="20"/>
          </w:rPr>
          <w:delText xml:space="preserve">and between R0320 and R0340 </w:delText>
        </w:r>
      </w:del>
      <w:r w:rsidRPr="000E2382">
        <w:rPr>
          <w:rFonts w:ascii="Times New Roman" w:hAnsi="Times New Roman" w:cs="Times New Roman"/>
          <w:sz w:val="20"/>
          <w:szCs w:val="20"/>
        </w:rPr>
        <w:t xml:space="preserve">shall </w:t>
      </w:r>
      <w:del w:id="14" w:author="Author">
        <w:r w:rsidRPr="000E2382" w:rsidDel="0008798F">
          <w:rPr>
            <w:rFonts w:ascii="Times New Roman" w:hAnsi="Times New Roman" w:cs="Times New Roman"/>
            <w:sz w:val="20"/>
            <w:szCs w:val="20"/>
          </w:rPr>
          <w:delText xml:space="preserve">include </w:delText>
        </w:r>
      </w:del>
      <w:ins w:id="15" w:author="Author">
        <w:r w:rsidR="0008798F">
          <w:rPr>
            <w:rFonts w:ascii="Times New Roman" w:hAnsi="Times New Roman" w:cs="Times New Roman"/>
            <w:sz w:val="20"/>
            <w:szCs w:val="20"/>
          </w:rPr>
          <w:t>be after</w:t>
        </w:r>
        <w:r w:rsidR="0008798F" w:rsidRPr="000E2382">
          <w:rPr>
            <w:rFonts w:ascii="Times New Roman" w:hAnsi="Times New Roman" w:cs="Times New Roman"/>
            <w:sz w:val="20"/>
            <w:szCs w:val="20"/>
          </w:rPr>
          <w:t xml:space="preserve"> </w:t>
        </w:r>
      </w:ins>
      <w:r w:rsidRPr="000E2382">
        <w:rPr>
          <w:rFonts w:ascii="Times New Roman" w:hAnsi="Times New Roman" w:cs="Times New Roman"/>
          <w:sz w:val="20"/>
          <w:szCs w:val="20"/>
        </w:rPr>
        <w:t>the volatility adjustment, the matching adjustment and the interest rate transitional i</w:t>
      </w:r>
      <w:ins w:id="16" w:author="Author">
        <w:r w:rsidR="00710155">
          <w:rPr>
            <w:rFonts w:ascii="Times New Roman" w:hAnsi="Times New Roman" w:cs="Times New Roman"/>
            <w:sz w:val="20"/>
            <w:szCs w:val="20"/>
          </w:rPr>
          <w:t>f</w:t>
        </w:r>
      </w:ins>
      <w:del w:id="17" w:author="Author">
        <w:r w:rsidRPr="000E2382" w:rsidDel="00710155">
          <w:rPr>
            <w:rFonts w:ascii="Times New Roman" w:hAnsi="Times New Roman" w:cs="Times New Roman"/>
            <w:sz w:val="20"/>
            <w:szCs w:val="20"/>
          </w:rPr>
          <w:delText>s</w:delText>
        </w:r>
      </w:del>
      <w:r w:rsidRPr="000E2382">
        <w:rPr>
          <w:rFonts w:ascii="Times New Roman" w:hAnsi="Times New Roman" w:cs="Times New Roman"/>
          <w:sz w:val="20"/>
          <w:szCs w:val="20"/>
        </w:rPr>
        <w:t xml:space="preserve"> appli</w:t>
      </w:r>
      <w:ins w:id="18" w:author="Author">
        <w:r w:rsidR="00AF6E63">
          <w:rPr>
            <w:rFonts w:ascii="Times New Roman" w:hAnsi="Times New Roman" w:cs="Times New Roman"/>
            <w:sz w:val="20"/>
            <w:szCs w:val="20"/>
          </w:rPr>
          <w:t>ed</w:t>
        </w:r>
        <w:r w:rsidR="00AF6E63" w:rsidRPr="0048321E">
          <w:rPr>
            <w:rFonts w:ascii="Times New Roman" w:hAnsi="Times New Roman" w:cs="Times New Roman"/>
            <w:sz w:val="20"/>
            <w:szCs w:val="20"/>
            <w:rPrChange w:id="19" w:author="Author">
              <w:rPr>
                <w:sz w:val="20"/>
                <w:lang w:val="en-US"/>
              </w:rPr>
            </w:rPrChange>
          </w:rPr>
          <w:t xml:space="preserve"> but shall not include the transitional on technical provisions</w:t>
        </w:r>
      </w:ins>
      <w:del w:id="20" w:author="Author">
        <w:r w:rsidRPr="000E2382" w:rsidDel="00AF6E63">
          <w:rPr>
            <w:rFonts w:ascii="Times New Roman" w:hAnsi="Times New Roman" w:cs="Times New Roman"/>
            <w:sz w:val="20"/>
            <w:szCs w:val="20"/>
          </w:rPr>
          <w:delText>cable</w:delText>
        </w:r>
      </w:del>
      <w:ins w:id="21" w:author="Author">
        <w:r w:rsidR="0008798F">
          <w:rPr>
            <w:rFonts w:ascii="Times New Roman" w:hAnsi="Times New Roman" w:cs="Times New Roman"/>
            <w:sz w:val="20"/>
            <w:szCs w:val="20"/>
          </w:rPr>
          <w:t>.</w:t>
        </w:r>
        <w:r w:rsidR="003C7316">
          <w:rPr>
            <w:rFonts w:ascii="Times New Roman" w:hAnsi="Times New Roman" w:cs="Times New Roman"/>
            <w:sz w:val="20"/>
            <w:szCs w:val="20"/>
          </w:rPr>
          <w:t xml:space="preserve"> </w:t>
        </w:r>
      </w:ins>
      <w:del w:id="22" w:author="Author">
        <w:r w:rsidRPr="000E2382" w:rsidDel="0008798F">
          <w:rPr>
            <w:rFonts w:ascii="Times New Roman" w:hAnsi="Times New Roman" w:cs="Times New Roman"/>
            <w:sz w:val="20"/>
            <w:szCs w:val="20"/>
          </w:rPr>
          <w:delText xml:space="preserve"> but shall not include the </w:delText>
        </w:r>
        <w:r w:rsidRPr="000E2382" w:rsidDel="003C7316">
          <w:rPr>
            <w:rFonts w:ascii="Times New Roman" w:hAnsi="Times New Roman" w:cs="Times New Roman"/>
            <w:sz w:val="20"/>
            <w:szCs w:val="20"/>
          </w:rPr>
          <w:delText xml:space="preserve">transitional on technical provisions. </w:delText>
        </w:r>
      </w:del>
      <w:r w:rsidRPr="000E2382">
        <w:rPr>
          <w:rFonts w:ascii="Times New Roman" w:hAnsi="Times New Roman" w:cs="Times New Roman"/>
          <w:sz w:val="20"/>
          <w:szCs w:val="20"/>
        </w:rPr>
        <w:t>The amount of transitional on technical provisions is requested separately</w:t>
      </w:r>
      <w:ins w:id="23" w:author="Author">
        <w:r w:rsidR="003C7316">
          <w:rPr>
            <w:rFonts w:ascii="Times New Roman" w:hAnsi="Times New Roman" w:cs="Times New Roman"/>
            <w:sz w:val="20"/>
            <w:szCs w:val="20"/>
          </w:rPr>
          <w:t xml:space="preserve"> </w:t>
        </w:r>
        <w:r w:rsidR="00710155">
          <w:rPr>
            <w:rFonts w:ascii="Times New Roman" w:hAnsi="Times New Roman" w:cs="Times New Roman"/>
            <w:sz w:val="20"/>
            <w:szCs w:val="20"/>
          </w:rPr>
          <w:t>between rows R0290 and R0310</w:t>
        </w:r>
        <w:del w:id="24" w:author="Author">
          <w:r w:rsidR="003C7316" w:rsidDel="00710155">
            <w:rPr>
              <w:rFonts w:ascii="Times New Roman" w:hAnsi="Times New Roman" w:cs="Times New Roman"/>
              <w:sz w:val="20"/>
              <w:szCs w:val="20"/>
            </w:rPr>
            <w:delText>in this template</w:delText>
          </w:r>
        </w:del>
      </w:ins>
      <w:r w:rsidRPr="000E2382">
        <w:rPr>
          <w:rFonts w:ascii="Times New Roman" w:hAnsi="Times New Roman" w:cs="Times New Roman"/>
          <w:sz w:val="20"/>
          <w:szCs w:val="20"/>
        </w:rPr>
        <w:t>.</w:t>
      </w:r>
    </w:p>
    <w:tbl>
      <w:tblPr>
        <w:tblStyle w:val="TableGrid"/>
        <w:tblW w:w="9026" w:type="dxa"/>
        <w:tblInd w:w="216" w:type="dxa"/>
        <w:tblLook w:val="04A0" w:firstRow="1" w:lastRow="0" w:firstColumn="1" w:lastColumn="0" w:noHBand="0" w:noVBand="1"/>
        <w:tblPrChange w:id="25" w:author="Author">
          <w:tblPr>
            <w:tblStyle w:val="TableGrid"/>
            <w:tblW w:w="9248" w:type="dxa"/>
            <w:tblInd w:w="216" w:type="dxa"/>
            <w:tblLook w:val="04A0" w:firstRow="1" w:lastRow="0" w:firstColumn="1" w:lastColumn="0" w:noHBand="0" w:noVBand="1"/>
          </w:tblPr>
        </w:tblPrChange>
      </w:tblPr>
      <w:tblGrid>
        <w:gridCol w:w="1205"/>
        <w:gridCol w:w="2673"/>
        <w:gridCol w:w="5148"/>
        <w:tblGridChange w:id="26">
          <w:tblGrid>
            <w:gridCol w:w="1205"/>
            <w:gridCol w:w="2673"/>
            <w:gridCol w:w="5148"/>
          </w:tblGrid>
        </w:tblGridChange>
      </w:tblGrid>
      <w:tr w:rsidR="004E2503" w:rsidRPr="005A6F5F" w14:paraId="6A12C021" w14:textId="77777777" w:rsidTr="0048321E">
        <w:trPr>
          <w:trHeight w:val="361"/>
          <w:trPrChange w:id="27" w:author="Author">
            <w:trPr>
              <w:wAfter w:w="222" w:type="dxa"/>
              <w:trHeight w:val="361"/>
            </w:trPr>
          </w:trPrChange>
        </w:trPr>
        <w:tc>
          <w:tcPr>
            <w:tcW w:w="1205" w:type="dxa"/>
            <w:tcBorders>
              <w:top w:val="nil"/>
              <w:left w:val="nil"/>
              <w:bottom w:val="nil"/>
              <w:right w:val="nil"/>
            </w:tcBorders>
            <w:tcPrChange w:id="28" w:author="Author">
              <w:tcPr>
                <w:tcW w:w="1205" w:type="dxa"/>
                <w:tcBorders>
                  <w:top w:val="nil"/>
                  <w:left w:val="nil"/>
                  <w:bottom w:val="nil"/>
                  <w:right w:val="nil"/>
                </w:tcBorders>
              </w:tcPr>
            </w:tcPrChange>
          </w:tcPr>
          <w:p w14:paraId="0C2FF4A5" w14:textId="2CC45A44" w:rsidR="0014614C" w:rsidDel="00675C3C" w:rsidRDefault="0014614C" w:rsidP="00F55468">
            <w:pPr>
              <w:jc w:val="both"/>
              <w:rPr>
                <w:del w:id="29" w:author="Author"/>
                <w:rFonts w:ascii="Times New Roman" w:hAnsi="Times New Roman" w:cs="Times New Roman"/>
                <w:b/>
                <w:bCs/>
                <w:sz w:val="20"/>
                <w:szCs w:val="20"/>
              </w:rPr>
            </w:pPr>
            <w:del w:id="30" w:author="Author">
              <w:r w:rsidDel="00675C3C">
                <w:rPr>
                  <w:rFonts w:ascii="Times New Roman" w:hAnsi="Times New Roman" w:cs="Times New Roman"/>
                  <w:b/>
                  <w:bCs/>
                  <w:sz w:val="20"/>
                  <w:szCs w:val="20"/>
                </w:rPr>
                <w:delText xml:space="preserve"> </w:delText>
              </w:r>
            </w:del>
          </w:p>
          <w:p w14:paraId="69BBC3A6" w14:textId="2B79D231" w:rsidR="004E2503" w:rsidRPr="005A6F5F" w:rsidRDefault="004E2503" w:rsidP="00F55468">
            <w:pPr>
              <w:jc w:val="both"/>
              <w:rPr>
                <w:rFonts w:ascii="Times New Roman" w:hAnsi="Times New Roman" w:cs="Times New Roman"/>
                <w:b/>
                <w:bCs/>
                <w:sz w:val="20"/>
                <w:szCs w:val="20"/>
              </w:rPr>
            </w:pPr>
          </w:p>
        </w:tc>
        <w:tc>
          <w:tcPr>
            <w:tcW w:w="2673" w:type="dxa"/>
            <w:tcBorders>
              <w:top w:val="nil"/>
              <w:left w:val="nil"/>
              <w:bottom w:val="nil"/>
              <w:right w:val="nil"/>
            </w:tcBorders>
            <w:tcPrChange w:id="31" w:author="Author">
              <w:tcPr>
                <w:tcW w:w="2673" w:type="dxa"/>
                <w:tcBorders>
                  <w:top w:val="nil"/>
                  <w:left w:val="nil"/>
                  <w:bottom w:val="nil"/>
                  <w:right w:val="nil"/>
                </w:tcBorders>
              </w:tcPr>
            </w:tcPrChange>
          </w:tcPr>
          <w:p w14:paraId="0C62F3E4" w14:textId="30824296" w:rsidR="0014614C" w:rsidDel="00675C3C" w:rsidRDefault="0014614C" w:rsidP="004E2503">
            <w:pPr>
              <w:rPr>
                <w:del w:id="32" w:author="Author"/>
                <w:rFonts w:ascii="Times New Roman" w:hAnsi="Times New Roman" w:cs="Times New Roman"/>
                <w:b/>
                <w:bCs/>
                <w:sz w:val="20"/>
                <w:szCs w:val="20"/>
              </w:rPr>
            </w:pPr>
          </w:p>
          <w:p w14:paraId="634D951D" w14:textId="353B9AFB" w:rsidR="004E2503" w:rsidRPr="005A6F5F" w:rsidRDefault="0014614C" w:rsidP="004E2503">
            <w:pPr>
              <w:rPr>
                <w:rFonts w:ascii="Times New Roman" w:hAnsi="Times New Roman" w:cs="Times New Roman"/>
                <w:b/>
                <w:bCs/>
                <w:sz w:val="20"/>
                <w:szCs w:val="20"/>
              </w:rPr>
            </w:pPr>
            <w:del w:id="33" w:author="Author">
              <w:r w:rsidDel="00675C3C">
                <w:rPr>
                  <w:rFonts w:ascii="Times New Roman" w:hAnsi="Times New Roman" w:cs="Times New Roman"/>
                  <w:b/>
                  <w:bCs/>
                  <w:sz w:val="20"/>
                  <w:szCs w:val="20"/>
                </w:rPr>
                <w:delText xml:space="preserve">                          </w:delText>
              </w:r>
              <w:r w:rsidR="004E2503" w:rsidRPr="005A6F5F" w:rsidDel="00675C3C">
                <w:rPr>
                  <w:rFonts w:ascii="Times New Roman" w:hAnsi="Times New Roman" w:cs="Times New Roman"/>
                  <w:b/>
                  <w:bCs/>
                  <w:sz w:val="20"/>
                  <w:szCs w:val="20"/>
                </w:rPr>
                <w:delText>ITEM</w:delText>
              </w:r>
            </w:del>
          </w:p>
        </w:tc>
        <w:tc>
          <w:tcPr>
            <w:tcW w:w="5148" w:type="dxa"/>
            <w:tcBorders>
              <w:top w:val="nil"/>
              <w:left w:val="nil"/>
              <w:bottom w:val="nil"/>
              <w:right w:val="nil"/>
            </w:tcBorders>
            <w:tcPrChange w:id="34" w:author="Author">
              <w:tcPr>
                <w:tcW w:w="5148" w:type="dxa"/>
                <w:tcBorders>
                  <w:top w:val="nil"/>
                  <w:left w:val="nil"/>
                  <w:bottom w:val="nil"/>
                  <w:right w:val="nil"/>
                </w:tcBorders>
              </w:tcPr>
            </w:tcPrChange>
          </w:tcPr>
          <w:p w14:paraId="4B331844" w14:textId="27212F81" w:rsidR="0014614C" w:rsidDel="00675C3C" w:rsidRDefault="0014614C" w:rsidP="004E2503">
            <w:pPr>
              <w:rPr>
                <w:del w:id="35" w:author="Author"/>
                <w:rFonts w:ascii="Times New Roman" w:hAnsi="Times New Roman" w:cs="Times New Roman"/>
                <w:b/>
                <w:bCs/>
                <w:sz w:val="20"/>
                <w:szCs w:val="20"/>
              </w:rPr>
            </w:pPr>
          </w:p>
          <w:p w14:paraId="325E6343" w14:textId="04A45CA1" w:rsidR="004E2503" w:rsidRPr="005A6F5F" w:rsidRDefault="0014614C" w:rsidP="004E2503">
            <w:pPr>
              <w:rPr>
                <w:rFonts w:ascii="Times New Roman" w:hAnsi="Times New Roman" w:cs="Times New Roman"/>
                <w:b/>
                <w:bCs/>
                <w:sz w:val="20"/>
                <w:szCs w:val="20"/>
              </w:rPr>
            </w:pPr>
            <w:del w:id="36" w:author="Author">
              <w:r w:rsidDel="00675C3C">
                <w:rPr>
                  <w:rFonts w:ascii="Times New Roman" w:hAnsi="Times New Roman" w:cs="Times New Roman"/>
                  <w:b/>
                  <w:bCs/>
                  <w:sz w:val="20"/>
                  <w:szCs w:val="20"/>
                </w:rPr>
                <w:delText xml:space="preserve">                                         </w:delText>
              </w:r>
              <w:r w:rsidR="004E2503" w:rsidRPr="005A6F5F" w:rsidDel="00675C3C">
                <w:rPr>
                  <w:rFonts w:ascii="Times New Roman" w:hAnsi="Times New Roman" w:cs="Times New Roman"/>
                  <w:b/>
                  <w:bCs/>
                  <w:sz w:val="20"/>
                  <w:szCs w:val="20"/>
                </w:rPr>
                <w:delText>INSTRUCTIONS</w:delText>
              </w:r>
            </w:del>
          </w:p>
        </w:tc>
      </w:tr>
    </w:tbl>
    <w:tbl>
      <w:tblPr>
        <w:tblW w:w="9077" w:type="dxa"/>
        <w:tblInd w:w="65" w:type="dxa"/>
        <w:tblCellMar>
          <w:left w:w="70" w:type="dxa"/>
          <w:right w:w="70" w:type="dxa"/>
        </w:tblCellMar>
        <w:tblLook w:val="04A0" w:firstRow="1" w:lastRow="0" w:firstColumn="1" w:lastColumn="0" w:noHBand="0" w:noVBand="1"/>
        <w:tblPrChange w:id="37" w:author="Author">
          <w:tblPr>
            <w:tblW w:w="9869" w:type="dxa"/>
            <w:tblInd w:w="65" w:type="dxa"/>
            <w:tblCellMar>
              <w:left w:w="70" w:type="dxa"/>
              <w:right w:w="70" w:type="dxa"/>
            </w:tblCellMar>
            <w:tblLook w:val="04A0" w:firstRow="1" w:lastRow="0" w:firstColumn="1" w:lastColumn="0" w:noHBand="0" w:noVBand="1"/>
          </w:tblPr>
        </w:tblPrChange>
      </w:tblPr>
      <w:tblGrid>
        <w:gridCol w:w="1706"/>
        <w:gridCol w:w="2835"/>
        <w:gridCol w:w="4536"/>
        <w:tblGridChange w:id="38">
          <w:tblGrid>
            <w:gridCol w:w="2352"/>
            <w:gridCol w:w="2898"/>
            <w:gridCol w:w="4619"/>
          </w:tblGrid>
        </w:tblGridChange>
      </w:tblGrid>
      <w:tr w:rsidR="00675C3C" w:rsidRPr="001E525B" w14:paraId="07C34E8B" w14:textId="77777777" w:rsidTr="0048321E">
        <w:trPr>
          <w:trHeight w:val="335"/>
          <w:ins w:id="39" w:author="Author"/>
          <w:trPrChange w:id="40" w:author="Author">
            <w:trPr>
              <w:trHeight w:val="335"/>
            </w:trPr>
          </w:trPrChange>
        </w:trPr>
        <w:tc>
          <w:tcPr>
            <w:tcW w:w="1706" w:type="dxa"/>
            <w:tcBorders>
              <w:top w:val="single" w:sz="4" w:space="0" w:color="auto"/>
              <w:left w:val="single" w:sz="4" w:space="0" w:color="auto"/>
              <w:bottom w:val="single" w:sz="4" w:space="0" w:color="auto"/>
              <w:right w:val="single" w:sz="4" w:space="0" w:color="auto"/>
            </w:tcBorders>
            <w:shd w:val="clear" w:color="000000" w:fill="FFFFFF"/>
            <w:tcPrChange w:id="41" w:author="Author">
              <w:tcPr>
                <w:tcW w:w="2352" w:type="dxa"/>
                <w:tcBorders>
                  <w:top w:val="single" w:sz="4" w:space="0" w:color="auto"/>
                  <w:left w:val="single" w:sz="4" w:space="0" w:color="auto"/>
                  <w:bottom w:val="single" w:sz="4" w:space="0" w:color="auto"/>
                  <w:right w:val="single" w:sz="4" w:space="0" w:color="auto"/>
                </w:tcBorders>
                <w:shd w:val="clear" w:color="000000" w:fill="FFFFFF"/>
              </w:tcPr>
            </w:tcPrChange>
          </w:tcPr>
          <w:p w14:paraId="68B50FA7" w14:textId="77777777" w:rsidR="00675C3C" w:rsidRPr="006F1958" w:rsidRDefault="00675C3C" w:rsidP="006F1958">
            <w:pPr>
              <w:jc w:val="center"/>
              <w:rPr>
                <w:ins w:id="42" w:author="Author"/>
                <w:b/>
                <w:sz w:val="20"/>
              </w:rPr>
            </w:pPr>
          </w:p>
        </w:tc>
        <w:tc>
          <w:tcPr>
            <w:tcW w:w="2835" w:type="dxa"/>
            <w:tcBorders>
              <w:top w:val="single" w:sz="4" w:space="0" w:color="auto"/>
              <w:left w:val="nil"/>
              <w:bottom w:val="single" w:sz="4" w:space="0" w:color="auto"/>
              <w:right w:val="single" w:sz="4" w:space="0" w:color="auto"/>
            </w:tcBorders>
            <w:shd w:val="clear" w:color="000000" w:fill="FFFFFF"/>
            <w:tcPrChange w:id="43" w:author="Author">
              <w:tcPr>
                <w:tcW w:w="2898" w:type="dxa"/>
                <w:tcBorders>
                  <w:top w:val="single" w:sz="4" w:space="0" w:color="auto"/>
                  <w:left w:val="nil"/>
                  <w:bottom w:val="single" w:sz="4" w:space="0" w:color="auto"/>
                  <w:right w:val="single" w:sz="4" w:space="0" w:color="auto"/>
                </w:tcBorders>
                <w:shd w:val="clear" w:color="000000" w:fill="FFFFFF"/>
              </w:tcPr>
            </w:tcPrChange>
          </w:tcPr>
          <w:p w14:paraId="05267142" w14:textId="77777777" w:rsidR="00675C3C" w:rsidRPr="006F1958" w:rsidRDefault="00675C3C" w:rsidP="006F1958">
            <w:pPr>
              <w:jc w:val="center"/>
              <w:rPr>
                <w:ins w:id="44" w:author="Author"/>
                <w:b/>
                <w:sz w:val="20"/>
                <w:lang w:val="en-US"/>
              </w:rPr>
            </w:pPr>
            <w:ins w:id="45" w:author="Author">
              <w:r w:rsidRPr="001E525B">
                <w:rPr>
                  <w:b/>
                  <w:sz w:val="20"/>
                  <w:lang w:val="en-US"/>
                </w:rPr>
                <w:t>ITEM</w:t>
              </w:r>
            </w:ins>
          </w:p>
        </w:tc>
        <w:tc>
          <w:tcPr>
            <w:tcW w:w="4536" w:type="dxa"/>
            <w:tcBorders>
              <w:top w:val="single" w:sz="4" w:space="0" w:color="auto"/>
              <w:left w:val="nil"/>
              <w:bottom w:val="single" w:sz="4" w:space="0" w:color="auto"/>
              <w:right w:val="single" w:sz="4" w:space="0" w:color="auto"/>
            </w:tcBorders>
            <w:shd w:val="clear" w:color="000000" w:fill="FFFFFF"/>
            <w:tcPrChange w:id="46" w:author="Author">
              <w:tcPr>
                <w:tcW w:w="4619" w:type="dxa"/>
                <w:tcBorders>
                  <w:top w:val="single" w:sz="4" w:space="0" w:color="auto"/>
                  <w:left w:val="nil"/>
                  <w:bottom w:val="single" w:sz="4" w:space="0" w:color="auto"/>
                  <w:right w:val="single" w:sz="4" w:space="0" w:color="auto"/>
                </w:tcBorders>
                <w:shd w:val="clear" w:color="000000" w:fill="FFFFFF"/>
              </w:tcPr>
            </w:tcPrChange>
          </w:tcPr>
          <w:p w14:paraId="2ED3A08F" w14:textId="77777777" w:rsidR="00675C3C" w:rsidRPr="006F1958" w:rsidRDefault="00675C3C" w:rsidP="006F1958">
            <w:pPr>
              <w:jc w:val="center"/>
              <w:rPr>
                <w:ins w:id="47" w:author="Author"/>
                <w:b/>
                <w:sz w:val="20"/>
                <w:lang w:val="en-US"/>
              </w:rPr>
            </w:pPr>
            <w:ins w:id="48" w:author="Author">
              <w:r w:rsidRPr="001E525B">
                <w:rPr>
                  <w:b/>
                  <w:sz w:val="20"/>
                  <w:lang w:val="en-US"/>
                </w:rPr>
                <w:t>INSTRUCTIONS</w:t>
              </w:r>
            </w:ins>
          </w:p>
        </w:tc>
      </w:tr>
      <w:tr w:rsidR="00675C3C" w:rsidRPr="000D4D51" w14:paraId="14294F8B" w14:textId="77777777" w:rsidTr="0048321E">
        <w:trPr>
          <w:trHeight w:val="872"/>
          <w:ins w:id="49" w:author="Author"/>
          <w:trPrChange w:id="50" w:author="Author">
            <w:trPr>
              <w:trHeight w:val="872"/>
            </w:trPr>
          </w:trPrChange>
        </w:trPr>
        <w:tc>
          <w:tcPr>
            <w:tcW w:w="1706" w:type="dxa"/>
            <w:tcBorders>
              <w:top w:val="single" w:sz="4" w:space="0" w:color="auto"/>
              <w:left w:val="single" w:sz="4" w:space="0" w:color="auto"/>
              <w:bottom w:val="single" w:sz="4" w:space="0" w:color="auto"/>
              <w:right w:val="single" w:sz="4" w:space="0" w:color="auto"/>
            </w:tcBorders>
            <w:shd w:val="clear" w:color="000000" w:fill="FFFFFF"/>
            <w:tcPrChange w:id="51" w:author="Author">
              <w:tcPr>
                <w:tcW w:w="2352" w:type="dxa"/>
                <w:tcBorders>
                  <w:top w:val="single" w:sz="4" w:space="0" w:color="auto"/>
                  <w:left w:val="single" w:sz="4" w:space="0" w:color="auto"/>
                  <w:bottom w:val="single" w:sz="4" w:space="0" w:color="auto"/>
                  <w:right w:val="single" w:sz="4" w:space="0" w:color="auto"/>
                </w:tcBorders>
                <w:shd w:val="clear" w:color="000000" w:fill="FFFFFF"/>
              </w:tcPr>
            </w:tcPrChange>
          </w:tcPr>
          <w:p w14:paraId="6AA8CDA3" w14:textId="77777777" w:rsidR="00675C3C" w:rsidRPr="0048321E" w:rsidRDefault="00675C3C" w:rsidP="006F1958">
            <w:pPr>
              <w:rPr>
                <w:ins w:id="52" w:author="Author"/>
                <w:rFonts w:ascii="Times New Roman" w:hAnsi="Times New Roman" w:cs="Times New Roman"/>
                <w:sz w:val="20"/>
                <w:lang w:val="pt-PT"/>
                <w:rPrChange w:id="53" w:author="Author">
                  <w:rPr>
                    <w:ins w:id="54" w:author="Author"/>
                    <w:sz w:val="20"/>
                    <w:lang w:val="pt-PT"/>
                  </w:rPr>
                </w:rPrChange>
              </w:rPr>
            </w:pPr>
            <w:ins w:id="55" w:author="Author">
              <w:r w:rsidRPr="0048321E">
                <w:rPr>
                  <w:rFonts w:ascii="Times New Roman" w:hAnsi="Times New Roman" w:cs="Times New Roman"/>
                  <w:sz w:val="20"/>
                  <w:lang w:val="pt-PT"/>
                  <w:rPrChange w:id="56" w:author="Author">
                    <w:rPr>
                      <w:sz w:val="20"/>
                      <w:lang w:val="pt-PT"/>
                    </w:rPr>
                  </w:rPrChange>
                </w:rPr>
                <w:t>Z0020</w:t>
              </w:r>
            </w:ins>
          </w:p>
        </w:tc>
        <w:tc>
          <w:tcPr>
            <w:tcW w:w="2835" w:type="dxa"/>
            <w:tcBorders>
              <w:top w:val="single" w:sz="4" w:space="0" w:color="auto"/>
              <w:left w:val="nil"/>
              <w:bottom w:val="single" w:sz="4" w:space="0" w:color="auto"/>
              <w:right w:val="single" w:sz="4" w:space="0" w:color="auto"/>
            </w:tcBorders>
            <w:shd w:val="clear" w:color="000000" w:fill="FFFFFF"/>
            <w:tcPrChange w:id="57" w:author="Author">
              <w:tcPr>
                <w:tcW w:w="2898" w:type="dxa"/>
                <w:tcBorders>
                  <w:top w:val="single" w:sz="4" w:space="0" w:color="auto"/>
                  <w:left w:val="nil"/>
                  <w:bottom w:val="single" w:sz="4" w:space="0" w:color="auto"/>
                  <w:right w:val="single" w:sz="4" w:space="0" w:color="auto"/>
                </w:tcBorders>
                <w:shd w:val="clear" w:color="000000" w:fill="FFFFFF"/>
              </w:tcPr>
            </w:tcPrChange>
          </w:tcPr>
          <w:p w14:paraId="68E5C752" w14:textId="77777777" w:rsidR="00675C3C" w:rsidRPr="0048321E" w:rsidRDefault="00675C3C" w:rsidP="006F1958">
            <w:pPr>
              <w:rPr>
                <w:ins w:id="58" w:author="Author"/>
                <w:rFonts w:ascii="Times New Roman" w:hAnsi="Times New Roman" w:cs="Times New Roman"/>
                <w:sz w:val="20"/>
                <w:lang w:val="en-US"/>
                <w:rPrChange w:id="59" w:author="Author">
                  <w:rPr>
                    <w:ins w:id="60" w:author="Author"/>
                    <w:sz w:val="20"/>
                    <w:lang w:val="en-US"/>
                  </w:rPr>
                </w:rPrChange>
              </w:rPr>
            </w:pPr>
            <w:ins w:id="61" w:author="Author">
              <w:r w:rsidRPr="0048321E">
                <w:rPr>
                  <w:rFonts w:ascii="Times New Roman" w:hAnsi="Times New Roman" w:cs="Times New Roman"/>
                  <w:sz w:val="20"/>
                  <w:lang w:val="en-US"/>
                  <w:rPrChange w:id="62" w:author="Author">
                    <w:rPr>
                      <w:sz w:val="20"/>
                      <w:lang w:val="en-US"/>
                    </w:rPr>
                  </w:rPrChange>
                </w:rPr>
                <w:t>Ring Fenced Fund/Matching adjustment portfolio or remaining part</w:t>
              </w:r>
            </w:ins>
          </w:p>
        </w:tc>
        <w:tc>
          <w:tcPr>
            <w:tcW w:w="4536" w:type="dxa"/>
            <w:tcBorders>
              <w:top w:val="single" w:sz="4" w:space="0" w:color="auto"/>
              <w:left w:val="nil"/>
              <w:bottom w:val="single" w:sz="4" w:space="0" w:color="auto"/>
              <w:right w:val="single" w:sz="4" w:space="0" w:color="auto"/>
            </w:tcBorders>
            <w:shd w:val="clear" w:color="000000" w:fill="FFFFFF"/>
            <w:tcPrChange w:id="63" w:author="Author">
              <w:tcPr>
                <w:tcW w:w="4619" w:type="dxa"/>
                <w:tcBorders>
                  <w:top w:val="single" w:sz="4" w:space="0" w:color="auto"/>
                  <w:left w:val="nil"/>
                  <w:bottom w:val="single" w:sz="4" w:space="0" w:color="auto"/>
                  <w:right w:val="single" w:sz="4" w:space="0" w:color="auto"/>
                </w:tcBorders>
                <w:shd w:val="clear" w:color="000000" w:fill="FFFFFF"/>
              </w:tcPr>
            </w:tcPrChange>
          </w:tcPr>
          <w:p w14:paraId="2A22CD43" w14:textId="03C7B667" w:rsidR="00675C3C" w:rsidRPr="0048321E" w:rsidRDefault="00675C3C" w:rsidP="0048321E">
            <w:pPr>
              <w:spacing w:after="0" w:line="240" w:lineRule="auto"/>
              <w:rPr>
                <w:ins w:id="64" w:author="Author"/>
                <w:rFonts w:ascii="Times New Roman" w:hAnsi="Times New Roman" w:cs="Times New Roman"/>
                <w:sz w:val="20"/>
                <w:lang w:val="en-US"/>
                <w:rPrChange w:id="65" w:author="Author">
                  <w:rPr>
                    <w:ins w:id="66" w:author="Author"/>
                    <w:sz w:val="20"/>
                    <w:lang w:val="en-US"/>
                  </w:rPr>
                </w:rPrChange>
              </w:rPr>
              <w:pPrChange w:id="67" w:author="Author">
                <w:pPr/>
              </w:pPrChange>
            </w:pPr>
            <w:ins w:id="68" w:author="Author">
              <w:r w:rsidRPr="000D4D51">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0D4D51">
                <w:rPr>
                  <w:rFonts w:ascii="Times New Roman" w:eastAsia="Times New Roman" w:hAnsi="Times New Roman" w:cs="Times New Roman"/>
                  <w:sz w:val="20"/>
                  <w:szCs w:val="20"/>
                  <w:lang w:eastAsia="es-ES"/>
                </w:rPr>
                <w:br/>
                <w:t>1 – RFF/MAP</w:t>
              </w:r>
              <w:r w:rsidRPr="000D4D51" w:rsidDel="00C11F0B">
                <w:rPr>
                  <w:rFonts w:ascii="Times New Roman" w:eastAsia="Times New Roman" w:hAnsi="Times New Roman" w:cs="Times New Roman"/>
                  <w:sz w:val="20"/>
                  <w:szCs w:val="20"/>
                  <w:lang w:eastAsia="es-ES"/>
                </w:rPr>
                <w:t xml:space="preserve"> </w:t>
              </w:r>
              <w:r w:rsidRPr="000D4D51">
                <w:rPr>
                  <w:rFonts w:ascii="Times New Roman" w:eastAsia="Times New Roman" w:hAnsi="Times New Roman" w:cs="Times New Roman"/>
                  <w:sz w:val="20"/>
                  <w:szCs w:val="20"/>
                  <w:lang w:eastAsia="es-ES"/>
                </w:rPr>
                <w:br/>
                <w:t>2 – Remaining part</w:t>
              </w:r>
            </w:ins>
          </w:p>
        </w:tc>
      </w:tr>
      <w:tr w:rsidR="00675C3C" w:rsidRPr="000D4D51" w14:paraId="27A2AF06" w14:textId="77777777" w:rsidTr="0048321E">
        <w:trPr>
          <w:trHeight w:val="559"/>
          <w:ins w:id="69" w:author="Author"/>
          <w:trPrChange w:id="70" w:author="Author">
            <w:trPr>
              <w:trHeight w:val="559"/>
            </w:trPr>
          </w:trPrChange>
        </w:trPr>
        <w:tc>
          <w:tcPr>
            <w:tcW w:w="1706" w:type="dxa"/>
            <w:tcBorders>
              <w:top w:val="single" w:sz="4" w:space="0" w:color="auto"/>
              <w:left w:val="single" w:sz="4" w:space="0" w:color="auto"/>
              <w:bottom w:val="single" w:sz="4" w:space="0" w:color="auto"/>
              <w:right w:val="single" w:sz="4" w:space="0" w:color="auto"/>
            </w:tcBorders>
            <w:shd w:val="clear" w:color="000000" w:fill="FFFFFF"/>
            <w:tcPrChange w:id="71" w:author="Author">
              <w:tcPr>
                <w:tcW w:w="2352" w:type="dxa"/>
                <w:tcBorders>
                  <w:top w:val="single" w:sz="4" w:space="0" w:color="auto"/>
                  <w:left w:val="single" w:sz="4" w:space="0" w:color="auto"/>
                  <w:bottom w:val="single" w:sz="4" w:space="0" w:color="auto"/>
                  <w:right w:val="single" w:sz="4" w:space="0" w:color="auto"/>
                </w:tcBorders>
                <w:shd w:val="clear" w:color="000000" w:fill="FFFFFF"/>
              </w:tcPr>
            </w:tcPrChange>
          </w:tcPr>
          <w:p w14:paraId="0FDD56EC" w14:textId="77777777" w:rsidR="00675C3C" w:rsidRPr="0048321E" w:rsidRDefault="00675C3C" w:rsidP="006F1958">
            <w:pPr>
              <w:rPr>
                <w:ins w:id="72" w:author="Author"/>
                <w:rFonts w:ascii="Times New Roman" w:hAnsi="Times New Roman" w:cs="Times New Roman"/>
                <w:sz w:val="20"/>
                <w:lang w:val="pt-PT"/>
                <w:rPrChange w:id="73" w:author="Author">
                  <w:rPr>
                    <w:ins w:id="74" w:author="Author"/>
                    <w:sz w:val="20"/>
                    <w:lang w:val="pt-PT"/>
                  </w:rPr>
                </w:rPrChange>
              </w:rPr>
            </w:pPr>
            <w:ins w:id="75" w:author="Author">
              <w:r w:rsidRPr="0048321E">
                <w:rPr>
                  <w:rFonts w:ascii="Times New Roman" w:hAnsi="Times New Roman" w:cs="Times New Roman"/>
                  <w:sz w:val="20"/>
                  <w:lang w:val="pt-PT"/>
                  <w:rPrChange w:id="76" w:author="Author">
                    <w:rPr>
                      <w:sz w:val="20"/>
                      <w:lang w:val="pt-PT"/>
                    </w:rPr>
                  </w:rPrChange>
                </w:rPr>
                <w:t>Z0030</w:t>
              </w:r>
            </w:ins>
          </w:p>
        </w:tc>
        <w:tc>
          <w:tcPr>
            <w:tcW w:w="2835" w:type="dxa"/>
            <w:tcBorders>
              <w:top w:val="single" w:sz="4" w:space="0" w:color="auto"/>
              <w:left w:val="nil"/>
              <w:bottom w:val="single" w:sz="4" w:space="0" w:color="auto"/>
              <w:right w:val="single" w:sz="4" w:space="0" w:color="auto"/>
            </w:tcBorders>
            <w:shd w:val="clear" w:color="000000" w:fill="FFFFFF"/>
            <w:tcPrChange w:id="77" w:author="Author">
              <w:tcPr>
                <w:tcW w:w="2898" w:type="dxa"/>
                <w:tcBorders>
                  <w:top w:val="single" w:sz="4" w:space="0" w:color="auto"/>
                  <w:left w:val="nil"/>
                  <w:bottom w:val="single" w:sz="4" w:space="0" w:color="auto"/>
                  <w:right w:val="single" w:sz="4" w:space="0" w:color="auto"/>
                </w:tcBorders>
                <w:shd w:val="clear" w:color="000000" w:fill="FFFFFF"/>
              </w:tcPr>
            </w:tcPrChange>
          </w:tcPr>
          <w:p w14:paraId="395C63E4" w14:textId="77777777" w:rsidR="00675C3C" w:rsidRPr="0048321E" w:rsidRDefault="00675C3C" w:rsidP="006F1958">
            <w:pPr>
              <w:rPr>
                <w:ins w:id="78" w:author="Author"/>
                <w:rFonts w:ascii="Times New Roman" w:hAnsi="Times New Roman" w:cs="Times New Roman"/>
                <w:sz w:val="20"/>
                <w:lang w:val="en-US"/>
                <w:rPrChange w:id="79" w:author="Author">
                  <w:rPr>
                    <w:ins w:id="80" w:author="Author"/>
                    <w:sz w:val="20"/>
                    <w:lang w:val="en-US"/>
                  </w:rPr>
                </w:rPrChange>
              </w:rPr>
            </w:pPr>
            <w:ins w:id="81" w:author="Author">
              <w:r w:rsidRPr="0048321E">
                <w:rPr>
                  <w:rFonts w:ascii="Times New Roman" w:hAnsi="Times New Roman" w:cs="Times New Roman"/>
                  <w:sz w:val="20"/>
                  <w:lang w:val="en-US"/>
                  <w:rPrChange w:id="82" w:author="Author">
                    <w:rPr>
                      <w:sz w:val="20"/>
                      <w:lang w:val="en-US"/>
                    </w:rPr>
                  </w:rPrChange>
                </w:rPr>
                <w:t>Fund/Portfolio number</w:t>
              </w:r>
            </w:ins>
          </w:p>
          <w:p w14:paraId="2870F899" w14:textId="77777777" w:rsidR="00675C3C" w:rsidRPr="0048321E" w:rsidRDefault="00675C3C" w:rsidP="006F1958">
            <w:pPr>
              <w:rPr>
                <w:ins w:id="83" w:author="Author"/>
                <w:rFonts w:ascii="Times New Roman" w:hAnsi="Times New Roman" w:cs="Times New Roman"/>
                <w:sz w:val="20"/>
                <w:lang w:val="en-US"/>
                <w:rPrChange w:id="84" w:author="Author">
                  <w:rPr>
                    <w:ins w:id="85" w:author="Author"/>
                    <w:sz w:val="20"/>
                    <w:lang w:val="en-US"/>
                  </w:rPr>
                </w:rPrChange>
              </w:rPr>
            </w:pPr>
          </w:p>
          <w:p w14:paraId="10FDC619" w14:textId="77777777" w:rsidR="00675C3C" w:rsidRPr="0048321E" w:rsidRDefault="00675C3C" w:rsidP="006F1958">
            <w:pPr>
              <w:jc w:val="center"/>
              <w:rPr>
                <w:ins w:id="86" w:author="Author"/>
                <w:rFonts w:ascii="Times New Roman" w:hAnsi="Times New Roman" w:cs="Times New Roman"/>
                <w:sz w:val="20"/>
                <w:lang w:val="en-US"/>
                <w:rPrChange w:id="87" w:author="Author">
                  <w:rPr>
                    <w:ins w:id="88" w:author="Author"/>
                    <w:sz w:val="20"/>
                    <w:lang w:val="en-US"/>
                  </w:rPr>
                </w:rPrChange>
              </w:rPr>
            </w:pPr>
          </w:p>
        </w:tc>
        <w:tc>
          <w:tcPr>
            <w:tcW w:w="4536" w:type="dxa"/>
            <w:tcBorders>
              <w:top w:val="single" w:sz="4" w:space="0" w:color="auto"/>
              <w:left w:val="nil"/>
              <w:bottom w:val="single" w:sz="4" w:space="0" w:color="auto"/>
              <w:right w:val="single" w:sz="4" w:space="0" w:color="auto"/>
            </w:tcBorders>
            <w:shd w:val="clear" w:color="000000" w:fill="FFFFFF"/>
            <w:tcPrChange w:id="89" w:author="Author">
              <w:tcPr>
                <w:tcW w:w="4619" w:type="dxa"/>
                <w:tcBorders>
                  <w:top w:val="single" w:sz="4" w:space="0" w:color="auto"/>
                  <w:left w:val="nil"/>
                  <w:bottom w:val="single" w:sz="4" w:space="0" w:color="auto"/>
                  <w:right w:val="single" w:sz="4" w:space="0" w:color="auto"/>
                </w:tcBorders>
                <w:shd w:val="clear" w:color="000000" w:fill="FFFFFF"/>
              </w:tcPr>
            </w:tcPrChange>
          </w:tcPr>
          <w:p w14:paraId="72A56F9E" w14:textId="3E83599C" w:rsidR="00675C3C" w:rsidRPr="000D4D51" w:rsidRDefault="00675C3C" w:rsidP="0048321E">
            <w:pPr>
              <w:spacing w:after="0" w:line="240" w:lineRule="auto"/>
              <w:ind w:right="722"/>
              <w:rPr>
                <w:ins w:id="90" w:author="Author"/>
                <w:rFonts w:ascii="Times New Roman" w:eastAsia="Times New Roman" w:hAnsi="Times New Roman" w:cs="Times New Roman"/>
                <w:sz w:val="20"/>
                <w:szCs w:val="20"/>
                <w:lang w:eastAsia="es-ES"/>
              </w:rPr>
              <w:pPrChange w:id="91" w:author="Author">
                <w:pPr>
                  <w:spacing w:after="0" w:line="240" w:lineRule="auto"/>
                </w:pPr>
              </w:pPrChange>
            </w:pPr>
            <w:ins w:id="92" w:author="Author">
              <w:r w:rsidRPr="000D4D51">
                <w:rPr>
                  <w:rFonts w:ascii="Times New Roman" w:eastAsia="Times New Roman" w:hAnsi="Times New Roman" w:cs="Times New Roman"/>
                  <w:sz w:val="20"/>
                  <w:szCs w:val="20"/>
                  <w:lang w:eastAsia="es-ES"/>
                </w:rPr>
                <w:t xml:space="preserve">Identification number for a ring fenced fund or matching adjustment portfolio. This number is attributed by the undertaking and must be consistent over time and with the fund/portfolio number reported in other templates. </w:t>
              </w:r>
            </w:ins>
          </w:p>
          <w:p w14:paraId="4FB7E5A0" w14:textId="77777777" w:rsidR="00675C3C" w:rsidRPr="000D4D51" w:rsidRDefault="00675C3C" w:rsidP="006F1958">
            <w:pPr>
              <w:spacing w:after="0" w:line="240" w:lineRule="auto"/>
              <w:rPr>
                <w:ins w:id="93" w:author="Author"/>
                <w:rFonts w:ascii="Times New Roman" w:eastAsia="Times New Roman" w:hAnsi="Times New Roman" w:cs="Times New Roman"/>
                <w:sz w:val="20"/>
                <w:szCs w:val="20"/>
                <w:lang w:eastAsia="es-ES"/>
              </w:rPr>
            </w:pPr>
          </w:p>
          <w:p w14:paraId="5CF1143F" w14:textId="77777777" w:rsidR="00675C3C" w:rsidRPr="0048321E" w:rsidRDefault="00675C3C" w:rsidP="006F1958">
            <w:pPr>
              <w:rPr>
                <w:ins w:id="94" w:author="Author"/>
                <w:rFonts w:ascii="Times New Roman" w:hAnsi="Times New Roman" w:cs="Times New Roman"/>
                <w:sz w:val="20"/>
                <w:lang w:val="en-US"/>
                <w:rPrChange w:id="95" w:author="Author">
                  <w:rPr>
                    <w:ins w:id="96" w:author="Author"/>
                    <w:sz w:val="20"/>
                    <w:lang w:val="en-US"/>
                  </w:rPr>
                </w:rPrChange>
              </w:rPr>
            </w:pPr>
            <w:ins w:id="97" w:author="Author">
              <w:r w:rsidRPr="000D4D51">
                <w:rPr>
                  <w:rFonts w:ascii="Times New Roman" w:eastAsia="Times New Roman" w:hAnsi="Times New Roman" w:cs="Times New Roman"/>
                  <w:sz w:val="20"/>
                  <w:szCs w:val="20"/>
                  <w:lang w:eastAsia="es-ES"/>
                </w:rPr>
                <w:t xml:space="preserve">This item is to be completed only when item Z0020 = 1 </w:t>
              </w:r>
            </w:ins>
          </w:p>
        </w:tc>
      </w:tr>
    </w:tbl>
    <w:tbl>
      <w:tblPr>
        <w:tblStyle w:val="TableGrid"/>
        <w:tblW w:w="9026" w:type="dxa"/>
        <w:tblInd w:w="216" w:type="dxa"/>
        <w:tblLook w:val="04A0" w:firstRow="1" w:lastRow="0" w:firstColumn="1" w:lastColumn="0" w:noHBand="0" w:noVBand="1"/>
        <w:tblPrChange w:id="98" w:author="Author">
          <w:tblPr>
            <w:tblStyle w:val="TableGrid"/>
            <w:tblW w:w="9248" w:type="dxa"/>
            <w:tblInd w:w="216" w:type="dxa"/>
            <w:tblLook w:val="04A0" w:firstRow="1" w:lastRow="0" w:firstColumn="1" w:lastColumn="0" w:noHBand="0" w:noVBand="1"/>
          </w:tblPr>
        </w:tblPrChange>
      </w:tblPr>
      <w:tblGrid>
        <w:gridCol w:w="2019"/>
        <w:gridCol w:w="2409"/>
        <w:gridCol w:w="4536"/>
        <w:gridCol w:w="62"/>
        <w:tblGridChange w:id="99">
          <w:tblGrid>
            <w:gridCol w:w="1593"/>
            <w:gridCol w:w="2835"/>
            <w:gridCol w:w="4598"/>
            <w:gridCol w:w="222"/>
          </w:tblGrid>
        </w:tblGridChange>
      </w:tblGrid>
      <w:tr w:rsidR="00375B7E" w:rsidRPr="005A6F5F" w14:paraId="4C145A4D" w14:textId="77777777" w:rsidTr="0048321E">
        <w:trPr>
          <w:trHeight w:val="285"/>
          <w:trPrChange w:id="100" w:author="Author">
            <w:trPr>
              <w:gridAfter w:val="0"/>
              <w:wAfter w:w="222" w:type="dxa"/>
              <w:trHeight w:val="285"/>
            </w:trPr>
          </w:trPrChange>
        </w:trPr>
        <w:tc>
          <w:tcPr>
            <w:tcW w:w="9026" w:type="dxa"/>
            <w:gridSpan w:val="4"/>
            <w:tcBorders>
              <w:top w:val="nil"/>
              <w:left w:val="nil"/>
              <w:bottom w:val="single" w:sz="4" w:space="0" w:color="auto"/>
              <w:right w:val="nil"/>
            </w:tcBorders>
            <w:hideMark/>
            <w:tcPrChange w:id="101" w:author="Author">
              <w:tcPr>
                <w:tcW w:w="9026" w:type="dxa"/>
                <w:gridSpan w:val="3"/>
                <w:tcBorders>
                  <w:top w:val="nil"/>
                  <w:left w:val="nil"/>
                  <w:bottom w:val="single" w:sz="4" w:space="0" w:color="auto"/>
                  <w:right w:val="nil"/>
                </w:tcBorders>
                <w:hideMark/>
              </w:tcPr>
            </w:tcPrChange>
          </w:tcPr>
          <w:p w14:paraId="6C619411" w14:textId="77777777" w:rsidR="00375B7E" w:rsidRPr="005A6F5F" w:rsidRDefault="00375B7E" w:rsidP="004E2503">
            <w:pPr>
              <w:rPr>
                <w:rFonts w:ascii="Times New Roman" w:hAnsi="Times New Roman" w:cs="Times New Roman"/>
                <w:b/>
                <w:bCs/>
                <w:sz w:val="20"/>
                <w:szCs w:val="20"/>
              </w:rPr>
            </w:pPr>
            <w:r w:rsidRPr="005A6F5F">
              <w:rPr>
                <w:rFonts w:ascii="Times New Roman" w:hAnsi="Times New Roman" w:cs="Times New Roman"/>
                <w:b/>
                <w:bCs/>
                <w:sz w:val="20"/>
                <w:szCs w:val="20"/>
              </w:rPr>
              <w:t> </w:t>
            </w:r>
            <w:r w:rsidRPr="005A6F5F">
              <w:rPr>
                <w:rFonts w:ascii="Times New Roman" w:hAnsi="Times New Roman" w:cs="Times New Roman"/>
                <w:b/>
                <w:bCs/>
                <w:i/>
                <w:iCs/>
                <w:sz w:val="20"/>
                <w:szCs w:val="20"/>
              </w:rPr>
              <w:t>Technical provisions calculated as a whole</w:t>
            </w:r>
          </w:p>
          <w:p w14:paraId="767A4775" w14:textId="77777777" w:rsidR="00375B7E" w:rsidRPr="005A6F5F" w:rsidRDefault="00375B7E" w:rsidP="00F079E7">
            <w:pPr>
              <w:rPr>
                <w:rFonts w:ascii="Times New Roman" w:hAnsi="Times New Roman" w:cs="Times New Roman"/>
                <w:b/>
                <w:bCs/>
                <w:i/>
                <w:iCs/>
                <w:sz w:val="20"/>
                <w:szCs w:val="20"/>
              </w:rPr>
            </w:pPr>
          </w:p>
        </w:tc>
      </w:tr>
      <w:tr w:rsidR="0065795E" w:rsidRPr="005A6F5F" w14:paraId="4F50C898" w14:textId="77777777" w:rsidTr="0048321E">
        <w:trPr>
          <w:gridAfter w:val="1"/>
          <w:wAfter w:w="62" w:type="dxa"/>
          <w:trHeight w:val="2232"/>
          <w:trPrChange w:id="102" w:author="Author">
            <w:trPr>
              <w:trHeight w:val="2232"/>
            </w:trPr>
          </w:trPrChange>
        </w:trPr>
        <w:tc>
          <w:tcPr>
            <w:tcW w:w="2019" w:type="dxa"/>
            <w:tcBorders>
              <w:top w:val="single" w:sz="4" w:space="0" w:color="auto"/>
              <w:bottom w:val="single" w:sz="4" w:space="0" w:color="auto"/>
            </w:tcBorders>
            <w:hideMark/>
            <w:tcPrChange w:id="103" w:author="Author">
              <w:tcPr>
                <w:tcW w:w="1593" w:type="dxa"/>
                <w:tcBorders>
                  <w:top w:val="single" w:sz="4" w:space="0" w:color="auto"/>
                  <w:bottom w:val="single" w:sz="4" w:space="0" w:color="auto"/>
                </w:tcBorders>
                <w:hideMark/>
              </w:tcPr>
            </w:tcPrChange>
          </w:tcPr>
          <w:p w14:paraId="43D90D1F" w14:textId="6D443966" w:rsidR="0065795E" w:rsidRPr="005A6F5F" w:rsidRDefault="0065795E" w:rsidP="00793878">
            <w:pPr>
              <w:rPr>
                <w:rFonts w:ascii="Times New Roman" w:hAnsi="Times New Roman" w:cs="Times New Roman"/>
                <w:sz w:val="20"/>
                <w:szCs w:val="20"/>
              </w:rPr>
            </w:pPr>
            <w:r w:rsidRPr="005A6F5F">
              <w:rPr>
                <w:rFonts w:ascii="Times New Roman" w:hAnsi="Times New Roman" w:cs="Times New Roman"/>
                <w:sz w:val="20"/>
                <w:szCs w:val="20"/>
              </w:rPr>
              <w:lastRenderedPageBreak/>
              <w:t>C0020 to C0170/R0010</w:t>
            </w:r>
          </w:p>
          <w:p w14:paraId="78D92D3C" w14:textId="291E5D9C" w:rsidR="0065795E" w:rsidRPr="005A6F5F" w:rsidRDefault="0065795E" w:rsidP="008B1949">
            <w:pPr>
              <w:rPr>
                <w:rFonts w:ascii="Times New Roman" w:hAnsi="Times New Roman" w:cs="Times New Roman"/>
                <w:sz w:val="20"/>
                <w:szCs w:val="20"/>
              </w:rPr>
            </w:pPr>
            <w:r w:rsidRPr="005A6F5F">
              <w:rPr>
                <w:rFonts w:ascii="Times New Roman" w:hAnsi="Times New Roman" w:cs="Times New Roman"/>
                <w:sz w:val="20"/>
                <w:szCs w:val="20"/>
              </w:rPr>
              <w:t>(A1 to P1)</w:t>
            </w:r>
          </w:p>
        </w:tc>
        <w:tc>
          <w:tcPr>
            <w:tcW w:w="2409" w:type="dxa"/>
            <w:tcBorders>
              <w:top w:val="single" w:sz="4" w:space="0" w:color="auto"/>
              <w:bottom w:val="single" w:sz="4" w:space="0" w:color="auto"/>
            </w:tcBorders>
            <w:hideMark/>
            <w:tcPrChange w:id="104" w:author="Author">
              <w:tcPr>
                <w:tcW w:w="2835" w:type="dxa"/>
                <w:tcBorders>
                  <w:top w:val="single" w:sz="4" w:space="0" w:color="auto"/>
                  <w:bottom w:val="single" w:sz="4" w:space="0" w:color="auto"/>
                </w:tcBorders>
                <w:hideMark/>
              </w:tcPr>
            </w:tcPrChange>
          </w:tcPr>
          <w:p w14:paraId="3EA941DF" w14:textId="2A8A3056" w:rsidR="0065795E" w:rsidRPr="005A6F5F" w:rsidRDefault="0065795E" w:rsidP="00793878">
            <w:pPr>
              <w:rPr>
                <w:rFonts w:ascii="Times New Roman" w:hAnsi="Times New Roman" w:cs="Times New Roman"/>
                <w:sz w:val="20"/>
                <w:szCs w:val="20"/>
              </w:rPr>
            </w:pPr>
            <w:r w:rsidRPr="005A6F5F">
              <w:rPr>
                <w:rFonts w:ascii="Times New Roman" w:hAnsi="Times New Roman" w:cs="Times New Roman"/>
                <w:sz w:val="20"/>
                <w:szCs w:val="20"/>
              </w:rPr>
              <w:t>Technical provisions calculated as a whole</w:t>
            </w:r>
          </w:p>
        </w:tc>
        <w:tc>
          <w:tcPr>
            <w:tcW w:w="4536" w:type="dxa"/>
            <w:tcBorders>
              <w:top w:val="single" w:sz="4" w:space="0" w:color="auto"/>
              <w:bottom w:val="single" w:sz="4" w:space="0" w:color="auto"/>
            </w:tcBorders>
            <w:hideMark/>
            <w:tcPrChange w:id="105" w:author="Author">
              <w:tcPr>
                <w:tcW w:w="4820" w:type="dxa"/>
                <w:gridSpan w:val="2"/>
                <w:tcBorders>
                  <w:top w:val="single" w:sz="4" w:space="0" w:color="auto"/>
                  <w:bottom w:val="single" w:sz="4" w:space="0" w:color="auto"/>
                </w:tcBorders>
                <w:hideMark/>
              </w:tcPr>
            </w:tcPrChange>
          </w:tcPr>
          <w:p w14:paraId="7E50D137" w14:textId="10C484C0" w:rsidR="0065795E" w:rsidRPr="005A6F5F" w:rsidRDefault="0065795E" w:rsidP="00793878">
            <w:pPr>
              <w:rPr>
                <w:rFonts w:ascii="Times New Roman" w:hAnsi="Times New Roman" w:cs="Times New Roman"/>
                <w:sz w:val="20"/>
                <w:szCs w:val="20"/>
              </w:rPr>
            </w:pPr>
            <w:r w:rsidRPr="005A6F5F">
              <w:rPr>
                <w:rFonts w:ascii="Times New Roman" w:hAnsi="Times New Roman" w:cs="Times New Roman"/>
                <w:sz w:val="20"/>
                <w:szCs w:val="20"/>
              </w:rPr>
              <w:t xml:space="preserve">The amount of technical provisions </w:t>
            </w:r>
            <w:ins w:id="106" w:author="Author">
              <w:r w:rsidR="001938F4" w:rsidRPr="0048321E">
                <w:rPr>
                  <w:rFonts w:ascii="Times New Roman" w:hAnsi="Times New Roman" w:cs="Times New Roman"/>
                  <w:sz w:val="20"/>
                  <w:szCs w:val="20"/>
                  <w:rPrChange w:id="107" w:author="Author">
                    <w:rPr>
                      <w:sz w:val="20"/>
                      <w:lang w:val="en-US"/>
                    </w:rPr>
                  </w:rPrChange>
                </w:rPr>
                <w:t>calculated as a whole per each LoB</w:t>
              </w:r>
            </w:ins>
            <w:del w:id="108" w:author="Author">
              <w:r w:rsidRPr="005A6F5F" w:rsidDel="001938F4">
                <w:rPr>
                  <w:rFonts w:ascii="Times New Roman" w:hAnsi="Times New Roman" w:cs="Times New Roman"/>
                  <w:sz w:val="20"/>
                  <w:szCs w:val="20"/>
                </w:rPr>
                <w:delText xml:space="preserve">in case </w:delText>
              </w:r>
              <w:r w:rsidR="007E705B" w:rsidRPr="005A6F5F" w:rsidDel="001938F4">
                <w:rPr>
                  <w:rFonts w:ascii="Times New Roman" w:hAnsi="Times New Roman" w:cs="Times New Roman"/>
                  <w:sz w:val="20"/>
                  <w:szCs w:val="20"/>
                </w:rPr>
                <w:delText>of replicable or hedgeable (re)</w:delText>
              </w:r>
              <w:r w:rsidRPr="005A6F5F" w:rsidDel="001938F4">
                <w:rPr>
                  <w:rFonts w:ascii="Times New Roman" w:hAnsi="Times New Roman" w:cs="Times New Roman"/>
                  <w:sz w:val="20"/>
                  <w:szCs w:val="20"/>
                </w:rPr>
                <w:delText>insurance obligations, as defined in article 77(4) of Directive 2009/138/EC</w:delText>
              </w:r>
            </w:del>
            <w:r w:rsidRPr="005A6F5F">
              <w:rPr>
                <w:rFonts w:ascii="Times New Roman" w:hAnsi="Times New Roman" w:cs="Times New Roman"/>
                <w:sz w:val="20"/>
                <w:szCs w:val="20"/>
              </w:rPr>
              <w:t>, for each line of business regarding direct and accepted business.</w:t>
            </w:r>
          </w:p>
          <w:p w14:paraId="7D771693" w14:textId="77777777" w:rsidR="0065795E" w:rsidRPr="005A6F5F" w:rsidRDefault="0065795E" w:rsidP="00793878">
            <w:pPr>
              <w:rPr>
                <w:rFonts w:ascii="Times New Roman" w:hAnsi="Times New Roman" w:cs="Times New Roman"/>
                <w:sz w:val="20"/>
                <w:szCs w:val="20"/>
              </w:rPr>
            </w:pPr>
          </w:p>
          <w:p w14:paraId="740718D6" w14:textId="52CAE8ED" w:rsidR="00A3371D" w:rsidRPr="00F55468" w:rsidRDefault="0065795E" w:rsidP="00DC160B">
            <w:pPr>
              <w:rPr>
                <w:rFonts w:ascii="Times New Roman" w:hAnsi="Times New Roman" w:cs="Times New Roman"/>
                <w:sz w:val="20"/>
                <w:szCs w:val="20"/>
              </w:rPr>
            </w:pPr>
            <w:r w:rsidRPr="005A6F5F">
              <w:rPr>
                <w:rFonts w:ascii="Times New Roman" w:hAnsi="Times New Roman" w:cs="Times New Roman"/>
                <w:sz w:val="20"/>
                <w:szCs w:val="20"/>
              </w:rPr>
              <w:t xml:space="preserve">This amount shall be </w:t>
            </w:r>
            <w:r w:rsidR="002B2509" w:rsidRPr="005A6F5F">
              <w:rPr>
                <w:rFonts w:ascii="Times New Roman" w:hAnsi="Times New Roman" w:cs="Times New Roman"/>
                <w:sz w:val="20"/>
                <w:szCs w:val="20"/>
              </w:rPr>
              <w:t xml:space="preserve">gross </w:t>
            </w:r>
            <w:r w:rsidRPr="005A6F5F">
              <w:rPr>
                <w:rFonts w:ascii="Times New Roman" w:hAnsi="Times New Roman" w:cs="Times New Roman"/>
                <w:sz w:val="20"/>
                <w:szCs w:val="20"/>
              </w:rPr>
              <w:t>of any recoverable from reinsurance contract/SPV and Finite Re related to this business.</w:t>
            </w:r>
          </w:p>
        </w:tc>
      </w:tr>
      <w:tr w:rsidR="0065795E" w:rsidRPr="001C5ED3" w14:paraId="57DECB22" w14:textId="77777777" w:rsidTr="0048321E">
        <w:trPr>
          <w:gridAfter w:val="1"/>
          <w:wAfter w:w="62" w:type="dxa"/>
          <w:trHeight w:val="265"/>
          <w:trPrChange w:id="109" w:author="Author">
            <w:trPr>
              <w:trHeight w:val="265"/>
            </w:trPr>
          </w:trPrChange>
        </w:trPr>
        <w:tc>
          <w:tcPr>
            <w:tcW w:w="2019" w:type="dxa"/>
            <w:tcBorders>
              <w:bottom w:val="single" w:sz="4" w:space="0" w:color="auto"/>
            </w:tcBorders>
            <w:tcPrChange w:id="110" w:author="Author">
              <w:tcPr>
                <w:tcW w:w="1593" w:type="dxa"/>
                <w:tcBorders>
                  <w:bottom w:val="single" w:sz="4" w:space="0" w:color="auto"/>
                </w:tcBorders>
              </w:tcPr>
            </w:tcPrChange>
          </w:tcPr>
          <w:p w14:paraId="692C5CFD" w14:textId="77777777" w:rsidR="0065795E" w:rsidRPr="008B1949" w:rsidRDefault="0065795E" w:rsidP="00793878">
            <w:pPr>
              <w:rPr>
                <w:rFonts w:ascii="Times New Roman" w:hAnsi="Times New Roman" w:cs="Times New Roman"/>
                <w:sz w:val="20"/>
                <w:szCs w:val="20"/>
              </w:rPr>
            </w:pPr>
            <w:r w:rsidRPr="008B1949">
              <w:rPr>
                <w:rFonts w:ascii="Times New Roman" w:hAnsi="Times New Roman" w:cs="Times New Roman"/>
                <w:sz w:val="20"/>
                <w:szCs w:val="20"/>
              </w:rPr>
              <w:t>C0180/R0010</w:t>
            </w:r>
          </w:p>
          <w:p w14:paraId="65F833B8" w14:textId="77777777" w:rsidR="0065795E" w:rsidRPr="005A6F5F" w:rsidRDefault="007E705B" w:rsidP="00793878">
            <w:pPr>
              <w:rPr>
                <w:rFonts w:ascii="Times New Roman" w:hAnsi="Times New Roman" w:cs="Times New Roman"/>
                <w:sz w:val="20"/>
                <w:szCs w:val="20"/>
              </w:rPr>
            </w:pPr>
            <w:r w:rsidRPr="008B1949">
              <w:rPr>
                <w:rFonts w:ascii="Times New Roman" w:hAnsi="Times New Roman" w:cs="Times New Roman"/>
                <w:sz w:val="20"/>
                <w:szCs w:val="20"/>
              </w:rPr>
              <w:t>(</w:t>
            </w:r>
            <w:r w:rsidR="0065795E" w:rsidRPr="008B1949">
              <w:rPr>
                <w:rFonts w:ascii="Times New Roman" w:hAnsi="Times New Roman" w:cs="Times New Roman"/>
                <w:sz w:val="20"/>
                <w:szCs w:val="20"/>
              </w:rPr>
              <w:t>Q1)</w:t>
            </w:r>
          </w:p>
        </w:tc>
        <w:tc>
          <w:tcPr>
            <w:tcW w:w="2409" w:type="dxa"/>
            <w:tcBorders>
              <w:bottom w:val="single" w:sz="4" w:space="0" w:color="auto"/>
            </w:tcBorders>
            <w:tcPrChange w:id="111" w:author="Author">
              <w:tcPr>
                <w:tcW w:w="2835" w:type="dxa"/>
                <w:tcBorders>
                  <w:bottom w:val="single" w:sz="4" w:space="0" w:color="auto"/>
                </w:tcBorders>
              </w:tcPr>
            </w:tcPrChange>
          </w:tcPr>
          <w:p w14:paraId="7DE50390" w14:textId="1956F813" w:rsidR="0065795E" w:rsidRPr="005A6F5F" w:rsidRDefault="0065795E" w:rsidP="00793878">
            <w:pPr>
              <w:rPr>
                <w:rFonts w:ascii="Times New Roman" w:hAnsi="Times New Roman" w:cs="Times New Roman"/>
                <w:sz w:val="20"/>
                <w:szCs w:val="20"/>
              </w:rPr>
            </w:pPr>
            <w:r w:rsidRPr="005A6F5F">
              <w:rPr>
                <w:rFonts w:ascii="Times New Roman" w:hAnsi="Times New Roman" w:cs="Times New Roman"/>
                <w:sz w:val="20"/>
                <w:szCs w:val="20"/>
              </w:rPr>
              <w:t>Technical provisions calculated as a whole - Total Non-Life obligation</w:t>
            </w:r>
          </w:p>
        </w:tc>
        <w:tc>
          <w:tcPr>
            <w:tcW w:w="4536" w:type="dxa"/>
            <w:tcBorders>
              <w:bottom w:val="single" w:sz="4" w:space="0" w:color="auto"/>
            </w:tcBorders>
            <w:tcPrChange w:id="112" w:author="Author">
              <w:tcPr>
                <w:tcW w:w="4820" w:type="dxa"/>
                <w:gridSpan w:val="2"/>
                <w:tcBorders>
                  <w:bottom w:val="single" w:sz="4" w:space="0" w:color="auto"/>
                </w:tcBorders>
              </w:tcPr>
            </w:tcPrChange>
          </w:tcPr>
          <w:p w14:paraId="55C6B6D4" w14:textId="35337C0A" w:rsidR="0065795E" w:rsidRPr="00C63063" w:rsidRDefault="0065795E" w:rsidP="00793878">
            <w:pPr>
              <w:rPr>
                <w:rFonts w:ascii="Times New Roman" w:hAnsi="Times New Roman" w:cs="Times New Roman"/>
                <w:sz w:val="20"/>
                <w:szCs w:val="20"/>
              </w:rPr>
            </w:pPr>
            <w:r w:rsidRPr="00C63063">
              <w:rPr>
                <w:rFonts w:ascii="Times New Roman" w:hAnsi="Times New Roman" w:cs="Times New Roman"/>
                <w:sz w:val="20"/>
                <w:szCs w:val="20"/>
              </w:rPr>
              <w:t xml:space="preserve">The total amount of technical provisions </w:t>
            </w:r>
            <w:ins w:id="113" w:author="Author">
              <w:r w:rsidR="001938F4" w:rsidRPr="00C63063">
                <w:rPr>
                  <w:rFonts w:ascii="Times New Roman" w:hAnsi="Times New Roman" w:cs="Times New Roman"/>
                  <w:sz w:val="20"/>
                  <w:szCs w:val="20"/>
                </w:rPr>
                <w:t xml:space="preserve">calculated as a whole </w:t>
              </w:r>
              <w:r w:rsidR="000D4D51" w:rsidRPr="00C63063">
                <w:rPr>
                  <w:rFonts w:ascii="Times New Roman" w:hAnsi="Times New Roman" w:cs="Times New Roman"/>
                  <w:sz w:val="20"/>
                  <w:szCs w:val="20"/>
                </w:rPr>
                <w:t xml:space="preserve">regarding direct and accepted </w:t>
              </w:r>
              <w:proofErr w:type="gramStart"/>
              <w:r w:rsidR="000D4D51" w:rsidRPr="00C63063">
                <w:rPr>
                  <w:rFonts w:ascii="Times New Roman" w:hAnsi="Times New Roman" w:cs="Times New Roman"/>
                  <w:sz w:val="20"/>
                  <w:szCs w:val="20"/>
                </w:rPr>
                <w:t>business</w:t>
              </w:r>
              <w:r w:rsidR="000D4D51" w:rsidRPr="00C63063" w:rsidDel="001938F4">
                <w:rPr>
                  <w:rFonts w:ascii="Times New Roman" w:hAnsi="Times New Roman" w:cs="Times New Roman"/>
                  <w:sz w:val="20"/>
                  <w:szCs w:val="20"/>
                </w:rPr>
                <w:t xml:space="preserve"> </w:t>
              </w:r>
            </w:ins>
            <w:proofErr w:type="gramEnd"/>
            <w:del w:id="114" w:author="Author">
              <w:r w:rsidRPr="00C63063" w:rsidDel="001938F4">
                <w:rPr>
                  <w:rFonts w:ascii="Times New Roman" w:hAnsi="Times New Roman" w:cs="Times New Roman"/>
                  <w:sz w:val="20"/>
                  <w:szCs w:val="20"/>
                </w:rPr>
                <w:delText>in case of replicable or hedgeable (re)insurance obligations, as defined in article 77(4) of Directive 2009/138/EC</w:delText>
              </w:r>
            </w:del>
            <w:r w:rsidRPr="00C63063">
              <w:rPr>
                <w:rFonts w:ascii="Times New Roman" w:hAnsi="Times New Roman" w:cs="Times New Roman"/>
                <w:sz w:val="20"/>
                <w:szCs w:val="20"/>
              </w:rPr>
              <w:t>.</w:t>
            </w:r>
          </w:p>
          <w:p w14:paraId="4360C53F" w14:textId="77777777" w:rsidR="0065795E" w:rsidRPr="00C63063" w:rsidRDefault="0065795E" w:rsidP="00793878">
            <w:pPr>
              <w:rPr>
                <w:rFonts w:ascii="Times New Roman" w:hAnsi="Times New Roman" w:cs="Times New Roman"/>
                <w:sz w:val="20"/>
                <w:szCs w:val="20"/>
              </w:rPr>
            </w:pPr>
          </w:p>
          <w:p w14:paraId="57629A18" w14:textId="10BB5344" w:rsidR="006D0D03" w:rsidRPr="00C63063" w:rsidRDefault="0065795E" w:rsidP="00793878">
            <w:pPr>
              <w:rPr>
                <w:rFonts w:ascii="Times New Roman" w:hAnsi="Times New Roman" w:cs="Times New Roman"/>
                <w:sz w:val="20"/>
                <w:szCs w:val="20"/>
              </w:rPr>
            </w:pPr>
            <w:r w:rsidRPr="00C63063">
              <w:rPr>
                <w:rFonts w:ascii="Times New Roman" w:hAnsi="Times New Roman" w:cs="Times New Roman"/>
                <w:sz w:val="20"/>
                <w:szCs w:val="20"/>
              </w:rPr>
              <w:t xml:space="preserve">This amount shall be </w:t>
            </w:r>
            <w:r w:rsidR="002B2509" w:rsidRPr="00C63063">
              <w:rPr>
                <w:rFonts w:ascii="Times New Roman" w:hAnsi="Times New Roman" w:cs="Times New Roman"/>
                <w:sz w:val="20"/>
                <w:szCs w:val="20"/>
              </w:rPr>
              <w:t xml:space="preserve">gross </w:t>
            </w:r>
            <w:r w:rsidRPr="00C63063">
              <w:rPr>
                <w:rFonts w:ascii="Times New Roman" w:hAnsi="Times New Roman" w:cs="Times New Roman"/>
                <w:sz w:val="20"/>
                <w:szCs w:val="20"/>
              </w:rPr>
              <w:t>of any recoverable from reinsurance contract/SPV and Finite Re related to this business.</w:t>
            </w:r>
          </w:p>
          <w:p w14:paraId="5B794F29" w14:textId="77777777" w:rsidR="0065795E" w:rsidRPr="00C63063" w:rsidRDefault="0065795E" w:rsidP="00DC160B">
            <w:pPr>
              <w:rPr>
                <w:rFonts w:ascii="Times New Roman" w:hAnsi="Times New Roman" w:cs="Times New Roman"/>
                <w:sz w:val="20"/>
                <w:szCs w:val="20"/>
              </w:rPr>
            </w:pPr>
          </w:p>
        </w:tc>
      </w:tr>
      <w:tr w:rsidR="00F079E7" w:rsidRPr="005A6F5F" w14:paraId="56B5E303" w14:textId="77777777" w:rsidTr="0048321E">
        <w:trPr>
          <w:gridAfter w:val="1"/>
          <w:wAfter w:w="62" w:type="dxa"/>
          <w:trHeight w:val="1530"/>
          <w:trPrChange w:id="115" w:author="Author">
            <w:trPr>
              <w:trHeight w:val="1530"/>
            </w:trPr>
          </w:trPrChange>
        </w:trPr>
        <w:tc>
          <w:tcPr>
            <w:tcW w:w="2019" w:type="dxa"/>
            <w:hideMark/>
            <w:tcPrChange w:id="116" w:author="Author">
              <w:tcPr>
                <w:tcW w:w="1593" w:type="dxa"/>
                <w:hideMark/>
              </w:tcPr>
            </w:tcPrChange>
          </w:tcPr>
          <w:p w14:paraId="1923BF21" w14:textId="77777777" w:rsidR="007E705B" w:rsidRPr="005A6F5F" w:rsidRDefault="007E705B" w:rsidP="007E705B">
            <w:pPr>
              <w:rPr>
                <w:rFonts w:ascii="Times New Roman" w:hAnsi="Times New Roman" w:cs="Times New Roman"/>
                <w:sz w:val="20"/>
                <w:szCs w:val="20"/>
              </w:rPr>
            </w:pPr>
            <w:r w:rsidRPr="005A6F5F">
              <w:rPr>
                <w:rFonts w:ascii="Times New Roman" w:hAnsi="Times New Roman" w:cs="Times New Roman"/>
                <w:sz w:val="20"/>
                <w:szCs w:val="20"/>
              </w:rPr>
              <w:t>C0020 to C0130/R0020</w:t>
            </w:r>
          </w:p>
          <w:p w14:paraId="0B681E6C" w14:textId="77777777" w:rsidR="00F079E7" w:rsidRPr="005A6F5F" w:rsidRDefault="007E705B" w:rsidP="007E705B">
            <w:pPr>
              <w:rPr>
                <w:rFonts w:ascii="Times New Roman" w:hAnsi="Times New Roman" w:cs="Times New Roman"/>
                <w:sz w:val="20"/>
                <w:szCs w:val="20"/>
              </w:rPr>
            </w:pPr>
            <w:r w:rsidRPr="005A6F5F">
              <w:rPr>
                <w:rFonts w:ascii="Times New Roman" w:hAnsi="Times New Roman" w:cs="Times New Roman"/>
                <w:sz w:val="20"/>
                <w:szCs w:val="20"/>
              </w:rPr>
              <w:t>(</w:t>
            </w:r>
            <w:r w:rsidR="00F079E7" w:rsidRPr="005A6F5F">
              <w:rPr>
                <w:rFonts w:ascii="Times New Roman" w:hAnsi="Times New Roman" w:cs="Times New Roman"/>
                <w:sz w:val="20"/>
                <w:szCs w:val="20"/>
              </w:rPr>
              <w:t>A2-L2</w:t>
            </w:r>
            <w:r w:rsidRPr="005A6F5F">
              <w:rPr>
                <w:rFonts w:ascii="Times New Roman" w:hAnsi="Times New Roman" w:cs="Times New Roman"/>
                <w:sz w:val="20"/>
                <w:szCs w:val="20"/>
              </w:rPr>
              <w:t>)</w:t>
            </w:r>
          </w:p>
        </w:tc>
        <w:tc>
          <w:tcPr>
            <w:tcW w:w="2409" w:type="dxa"/>
            <w:hideMark/>
            <w:tcPrChange w:id="117" w:author="Author">
              <w:tcPr>
                <w:tcW w:w="2835" w:type="dxa"/>
                <w:hideMark/>
              </w:tcPr>
            </w:tcPrChange>
          </w:tcPr>
          <w:p w14:paraId="3463C903" w14:textId="3877B743" w:rsidR="00F079E7" w:rsidRPr="005A6F5F" w:rsidRDefault="00504A6D" w:rsidP="00504A6D">
            <w:pPr>
              <w:rPr>
                <w:rFonts w:ascii="Times New Roman" w:hAnsi="Times New Roman" w:cs="Times New Roman"/>
                <w:sz w:val="20"/>
                <w:szCs w:val="20"/>
              </w:rPr>
            </w:pPr>
            <w:r w:rsidRPr="005A6F5F">
              <w:rPr>
                <w:rFonts w:ascii="Times New Roman" w:hAnsi="Times New Roman" w:cs="Times New Roman"/>
                <w:sz w:val="20"/>
                <w:szCs w:val="20"/>
              </w:rPr>
              <w:t>Technical provisio</w:t>
            </w:r>
            <w:r w:rsidR="00CF738A" w:rsidRPr="005A6F5F">
              <w:rPr>
                <w:rFonts w:ascii="Times New Roman" w:hAnsi="Times New Roman" w:cs="Times New Roman"/>
                <w:sz w:val="20"/>
                <w:szCs w:val="20"/>
              </w:rPr>
              <w:t>ns calculated as a whole</w:t>
            </w:r>
            <w:r w:rsidRPr="005A6F5F">
              <w:rPr>
                <w:rFonts w:ascii="Times New Roman" w:hAnsi="Times New Roman" w:cs="Times New Roman"/>
                <w:sz w:val="20"/>
                <w:szCs w:val="20"/>
              </w:rPr>
              <w:t xml:space="preserve"> - d</w:t>
            </w:r>
            <w:r w:rsidR="00F079E7" w:rsidRPr="005A6F5F">
              <w:rPr>
                <w:rFonts w:ascii="Times New Roman" w:hAnsi="Times New Roman" w:cs="Times New Roman"/>
                <w:sz w:val="20"/>
                <w:szCs w:val="20"/>
              </w:rPr>
              <w:t>irect business</w:t>
            </w:r>
          </w:p>
        </w:tc>
        <w:tc>
          <w:tcPr>
            <w:tcW w:w="4536" w:type="dxa"/>
            <w:hideMark/>
            <w:tcPrChange w:id="118" w:author="Author">
              <w:tcPr>
                <w:tcW w:w="4820" w:type="dxa"/>
                <w:gridSpan w:val="2"/>
                <w:hideMark/>
              </w:tcPr>
            </w:tcPrChange>
          </w:tcPr>
          <w:p w14:paraId="73233F45" w14:textId="39D88091" w:rsidR="00F079E7" w:rsidRPr="00C63063" w:rsidRDefault="00F079E7" w:rsidP="007E705B">
            <w:pPr>
              <w:rPr>
                <w:rFonts w:ascii="Times New Roman" w:hAnsi="Times New Roman" w:cs="Times New Roman"/>
                <w:sz w:val="20"/>
                <w:szCs w:val="20"/>
              </w:rPr>
            </w:pPr>
            <w:r w:rsidRPr="00C63063">
              <w:rPr>
                <w:rFonts w:ascii="Times New Roman" w:hAnsi="Times New Roman" w:cs="Times New Roman"/>
                <w:sz w:val="20"/>
                <w:szCs w:val="20"/>
              </w:rPr>
              <w:t xml:space="preserve">The amount of </w:t>
            </w:r>
            <w:r w:rsidR="00504A6D" w:rsidRPr="00C63063">
              <w:rPr>
                <w:rFonts w:ascii="Times New Roman" w:hAnsi="Times New Roman" w:cs="Times New Roman"/>
                <w:sz w:val="20"/>
                <w:szCs w:val="20"/>
              </w:rPr>
              <w:t>technical provisions</w:t>
            </w:r>
            <w:ins w:id="119" w:author="Author">
              <w:r w:rsidR="001938F4" w:rsidRPr="00C63063">
                <w:rPr>
                  <w:rFonts w:ascii="Times New Roman" w:hAnsi="Times New Roman" w:cs="Times New Roman"/>
                  <w:sz w:val="20"/>
                  <w:szCs w:val="20"/>
                </w:rPr>
                <w:t xml:space="preserve"> calculated as a whole per each LoB</w:t>
              </w:r>
            </w:ins>
            <w:r w:rsidRPr="00C63063">
              <w:rPr>
                <w:rFonts w:ascii="Times New Roman" w:hAnsi="Times New Roman" w:cs="Times New Roman"/>
                <w:sz w:val="20"/>
                <w:szCs w:val="20"/>
              </w:rPr>
              <w:t>, for the direct business</w:t>
            </w:r>
            <w:del w:id="120" w:author="Author">
              <w:r w:rsidRPr="00C63063" w:rsidDel="000D4D51">
                <w:rPr>
                  <w:rFonts w:ascii="Times New Roman" w:hAnsi="Times New Roman" w:cs="Times New Roman"/>
                  <w:sz w:val="20"/>
                  <w:szCs w:val="20"/>
                </w:rPr>
                <w:delText xml:space="preserve">, </w:delText>
              </w:r>
              <w:r w:rsidR="007E705B" w:rsidRPr="00C63063" w:rsidDel="001938F4">
                <w:rPr>
                  <w:rFonts w:ascii="Times New Roman" w:hAnsi="Times New Roman" w:cs="Times New Roman"/>
                  <w:sz w:val="20"/>
                  <w:szCs w:val="20"/>
                </w:rPr>
                <w:delText xml:space="preserve">in case of replicable or hedgeable (re)insurance obligations, as defined in article 77(4) of Directive 2009/138/EC, </w:delText>
              </w:r>
              <w:r w:rsidR="007E705B" w:rsidRPr="00C63063" w:rsidDel="000D4D51">
                <w:rPr>
                  <w:rFonts w:ascii="Times New Roman" w:hAnsi="Times New Roman" w:cs="Times New Roman"/>
                  <w:sz w:val="20"/>
                  <w:szCs w:val="20"/>
                </w:rPr>
                <w:delText>for each line of business regarding direct and accepted business</w:delText>
              </w:r>
            </w:del>
            <w:r w:rsidR="00504A6D" w:rsidRPr="00C63063">
              <w:rPr>
                <w:rFonts w:ascii="Times New Roman" w:hAnsi="Times New Roman" w:cs="Times New Roman"/>
                <w:sz w:val="20"/>
                <w:szCs w:val="20"/>
              </w:rPr>
              <w:t>.</w:t>
            </w:r>
            <w:r w:rsidRPr="00C63063">
              <w:rPr>
                <w:rFonts w:ascii="Times New Roman" w:hAnsi="Times New Roman" w:cs="Times New Roman"/>
                <w:sz w:val="20"/>
                <w:szCs w:val="20"/>
              </w:rPr>
              <w:t xml:space="preserve"> </w:t>
            </w:r>
          </w:p>
          <w:p w14:paraId="2A3F2956" w14:textId="77777777" w:rsidR="007E705B" w:rsidRPr="00C63063" w:rsidRDefault="007E705B" w:rsidP="007E705B">
            <w:pPr>
              <w:rPr>
                <w:rFonts w:ascii="Times New Roman" w:hAnsi="Times New Roman" w:cs="Times New Roman"/>
                <w:sz w:val="20"/>
                <w:szCs w:val="20"/>
              </w:rPr>
            </w:pPr>
          </w:p>
          <w:p w14:paraId="5421980A" w14:textId="5673DA04" w:rsidR="007E705B" w:rsidRPr="00C63063" w:rsidRDefault="007E705B" w:rsidP="007E705B">
            <w:pPr>
              <w:rPr>
                <w:rFonts w:ascii="Times New Roman" w:hAnsi="Times New Roman" w:cs="Times New Roman"/>
                <w:sz w:val="20"/>
                <w:szCs w:val="20"/>
              </w:rPr>
            </w:pPr>
            <w:r w:rsidRPr="00C63063">
              <w:rPr>
                <w:rFonts w:ascii="Times New Roman" w:hAnsi="Times New Roman" w:cs="Times New Roman"/>
                <w:sz w:val="20"/>
                <w:szCs w:val="20"/>
              </w:rPr>
              <w:t xml:space="preserve">This amount shall be </w:t>
            </w:r>
            <w:r w:rsidR="002B2509" w:rsidRPr="00C63063">
              <w:rPr>
                <w:rFonts w:ascii="Times New Roman" w:hAnsi="Times New Roman" w:cs="Times New Roman"/>
                <w:sz w:val="20"/>
                <w:szCs w:val="20"/>
              </w:rPr>
              <w:t xml:space="preserve">gross </w:t>
            </w:r>
            <w:r w:rsidRPr="00C63063">
              <w:rPr>
                <w:rFonts w:ascii="Times New Roman" w:hAnsi="Times New Roman" w:cs="Times New Roman"/>
                <w:sz w:val="20"/>
                <w:szCs w:val="20"/>
              </w:rPr>
              <w:t>of any recoverable from reinsurance contract/SPV and Finite Re related to this business.</w:t>
            </w:r>
          </w:p>
          <w:p w14:paraId="27D2A2A2" w14:textId="77777777" w:rsidR="007E705B" w:rsidRPr="00C63063" w:rsidRDefault="007E705B" w:rsidP="007E705B">
            <w:pPr>
              <w:rPr>
                <w:rFonts w:ascii="Times New Roman" w:hAnsi="Times New Roman" w:cs="Times New Roman"/>
                <w:sz w:val="20"/>
                <w:szCs w:val="20"/>
              </w:rPr>
            </w:pPr>
          </w:p>
        </w:tc>
      </w:tr>
      <w:tr w:rsidR="00F276D2" w:rsidRPr="001C5ED3" w14:paraId="05E01DA1" w14:textId="77777777" w:rsidTr="0048321E">
        <w:trPr>
          <w:gridAfter w:val="1"/>
          <w:wAfter w:w="62" w:type="dxa"/>
          <w:trHeight w:val="1560"/>
          <w:trPrChange w:id="121" w:author="Author">
            <w:trPr>
              <w:trHeight w:val="1560"/>
            </w:trPr>
          </w:trPrChange>
        </w:trPr>
        <w:tc>
          <w:tcPr>
            <w:tcW w:w="2019" w:type="dxa"/>
            <w:tcPrChange w:id="122" w:author="Author">
              <w:tcPr>
                <w:tcW w:w="1593" w:type="dxa"/>
              </w:tcPr>
            </w:tcPrChange>
          </w:tcPr>
          <w:p w14:paraId="1AD2D2D8" w14:textId="77777777" w:rsidR="007E705B" w:rsidRPr="005A6F5F" w:rsidRDefault="007E705B">
            <w:pPr>
              <w:rPr>
                <w:rFonts w:ascii="Times New Roman" w:hAnsi="Times New Roman" w:cs="Times New Roman"/>
                <w:sz w:val="20"/>
                <w:szCs w:val="20"/>
              </w:rPr>
            </w:pPr>
            <w:r w:rsidRPr="005A6F5F">
              <w:rPr>
                <w:rFonts w:ascii="Times New Roman" w:hAnsi="Times New Roman" w:cs="Times New Roman"/>
                <w:sz w:val="20"/>
                <w:szCs w:val="20"/>
              </w:rPr>
              <w:t>C0180/R0020</w:t>
            </w:r>
          </w:p>
          <w:p w14:paraId="24EF5966" w14:textId="77777777" w:rsidR="00F276D2" w:rsidRPr="005A6F5F" w:rsidRDefault="007E705B">
            <w:pPr>
              <w:rPr>
                <w:rFonts w:ascii="Times New Roman" w:hAnsi="Times New Roman" w:cs="Times New Roman"/>
                <w:sz w:val="20"/>
                <w:szCs w:val="20"/>
              </w:rPr>
            </w:pPr>
            <w:r w:rsidRPr="005A6F5F">
              <w:rPr>
                <w:rFonts w:ascii="Times New Roman" w:hAnsi="Times New Roman" w:cs="Times New Roman"/>
                <w:sz w:val="20"/>
                <w:szCs w:val="20"/>
              </w:rPr>
              <w:t>(</w:t>
            </w:r>
            <w:r w:rsidR="00F276D2" w:rsidRPr="005A6F5F">
              <w:rPr>
                <w:rFonts w:ascii="Times New Roman" w:hAnsi="Times New Roman" w:cs="Times New Roman"/>
                <w:sz w:val="20"/>
                <w:szCs w:val="20"/>
              </w:rPr>
              <w:t>Q2</w:t>
            </w:r>
            <w:r w:rsidRPr="005A6F5F">
              <w:rPr>
                <w:rFonts w:ascii="Times New Roman" w:hAnsi="Times New Roman" w:cs="Times New Roman"/>
                <w:sz w:val="20"/>
                <w:szCs w:val="20"/>
              </w:rPr>
              <w:t>)</w:t>
            </w:r>
          </w:p>
        </w:tc>
        <w:tc>
          <w:tcPr>
            <w:tcW w:w="2409" w:type="dxa"/>
            <w:tcPrChange w:id="123" w:author="Author">
              <w:tcPr>
                <w:tcW w:w="2835" w:type="dxa"/>
              </w:tcPr>
            </w:tcPrChange>
          </w:tcPr>
          <w:p w14:paraId="0D4568FD" w14:textId="6B3FC452" w:rsidR="00F276D2" w:rsidRPr="005A6F5F" w:rsidRDefault="00F276D2" w:rsidP="00504A6D">
            <w:pPr>
              <w:rPr>
                <w:rFonts w:ascii="Times New Roman" w:hAnsi="Times New Roman" w:cs="Times New Roman"/>
                <w:sz w:val="20"/>
                <w:szCs w:val="20"/>
              </w:rPr>
            </w:pPr>
            <w:r w:rsidRPr="005A6F5F">
              <w:rPr>
                <w:rFonts w:ascii="Times New Roman" w:hAnsi="Times New Roman" w:cs="Times New Roman"/>
                <w:sz w:val="20"/>
                <w:szCs w:val="20"/>
              </w:rPr>
              <w:t>Total Non-Life obligations, Technical provisions calculated as a whole</w:t>
            </w:r>
            <w:r w:rsidR="0074541E" w:rsidRPr="005A6F5F">
              <w:rPr>
                <w:rFonts w:ascii="Times New Roman" w:hAnsi="Times New Roman" w:cs="Times New Roman"/>
                <w:sz w:val="20"/>
                <w:szCs w:val="20"/>
              </w:rPr>
              <w:t>, total direct business</w:t>
            </w:r>
          </w:p>
        </w:tc>
        <w:tc>
          <w:tcPr>
            <w:tcW w:w="4536" w:type="dxa"/>
            <w:tcPrChange w:id="124" w:author="Author">
              <w:tcPr>
                <w:tcW w:w="4820" w:type="dxa"/>
                <w:gridSpan w:val="2"/>
              </w:tcPr>
            </w:tcPrChange>
          </w:tcPr>
          <w:p w14:paraId="3AD9579A" w14:textId="7E84F618" w:rsidR="0074541E" w:rsidRPr="005A6F5F" w:rsidRDefault="00305386" w:rsidP="0074541E">
            <w:pPr>
              <w:rPr>
                <w:rFonts w:ascii="Times New Roman" w:hAnsi="Times New Roman" w:cs="Times New Roman"/>
                <w:sz w:val="20"/>
                <w:szCs w:val="20"/>
              </w:rPr>
            </w:pPr>
            <w:r w:rsidRPr="005A6F5F">
              <w:rPr>
                <w:rFonts w:ascii="Times New Roman" w:hAnsi="Times New Roman" w:cs="Times New Roman"/>
                <w:sz w:val="20"/>
                <w:szCs w:val="20"/>
              </w:rPr>
              <w:t>The total amount of technical provisions</w:t>
            </w:r>
            <w:ins w:id="125" w:author="Author">
              <w:r w:rsidR="001938F4">
                <w:rPr>
                  <w:rFonts w:ascii="Times New Roman" w:hAnsi="Times New Roman" w:cs="Times New Roman"/>
                  <w:sz w:val="20"/>
                  <w:szCs w:val="20"/>
                </w:rPr>
                <w:t xml:space="preserve"> </w:t>
              </w:r>
              <w:r w:rsidR="001938F4" w:rsidRPr="00424E3D">
                <w:rPr>
                  <w:rFonts w:ascii="Times New Roman" w:hAnsi="Times New Roman" w:cs="Times New Roman"/>
                  <w:sz w:val="20"/>
                  <w:szCs w:val="20"/>
                </w:rPr>
                <w:t>calculated as a whole</w:t>
              </w:r>
            </w:ins>
            <w:r w:rsidRPr="005A6F5F">
              <w:rPr>
                <w:rFonts w:ascii="Times New Roman" w:hAnsi="Times New Roman" w:cs="Times New Roman"/>
                <w:sz w:val="20"/>
                <w:szCs w:val="20"/>
              </w:rPr>
              <w:t>, for the direct business</w:t>
            </w:r>
            <w:del w:id="126" w:author="Author">
              <w:r w:rsidRPr="005A6F5F" w:rsidDel="001938F4">
                <w:rPr>
                  <w:rFonts w:ascii="Times New Roman" w:hAnsi="Times New Roman" w:cs="Times New Roman"/>
                  <w:sz w:val="20"/>
                  <w:szCs w:val="20"/>
                </w:rPr>
                <w:delText>, in case of replicable or hedgeable (re)insurance obligations, as defined in article 77(4) of Directive 2009/138/EC</w:delText>
              </w:r>
            </w:del>
            <w:r w:rsidR="0074541E" w:rsidRPr="005A6F5F">
              <w:rPr>
                <w:rFonts w:ascii="Times New Roman" w:hAnsi="Times New Roman" w:cs="Times New Roman"/>
                <w:sz w:val="20"/>
                <w:szCs w:val="20"/>
              </w:rPr>
              <w:t>.</w:t>
            </w:r>
          </w:p>
          <w:p w14:paraId="3F02706F" w14:textId="77777777" w:rsidR="00305386" w:rsidRPr="005A6F5F" w:rsidRDefault="00305386" w:rsidP="0074541E">
            <w:pPr>
              <w:rPr>
                <w:rFonts w:ascii="Times New Roman" w:hAnsi="Times New Roman" w:cs="Times New Roman"/>
                <w:sz w:val="20"/>
                <w:szCs w:val="20"/>
              </w:rPr>
            </w:pPr>
          </w:p>
          <w:p w14:paraId="2B7EADDD" w14:textId="77777777" w:rsidR="003F062A" w:rsidRPr="005A6F5F" w:rsidRDefault="003F062A" w:rsidP="003F062A">
            <w:pPr>
              <w:rPr>
                <w:rFonts w:ascii="Times New Roman" w:hAnsi="Times New Roman" w:cs="Times New Roman"/>
                <w:sz w:val="20"/>
                <w:szCs w:val="20"/>
              </w:rPr>
            </w:pPr>
            <w:r w:rsidRPr="005A6F5F">
              <w:rPr>
                <w:rFonts w:ascii="Times New Roman" w:hAnsi="Times New Roman" w:cs="Times New Roman"/>
                <w:sz w:val="20"/>
                <w:szCs w:val="20"/>
              </w:rPr>
              <w:t>This amount shall be gross of any recoverable from reinsurance contract/SPV and Finite Re related to this business.</w:t>
            </w:r>
          </w:p>
          <w:p w14:paraId="2960E93A" w14:textId="77777777" w:rsidR="00F276D2" w:rsidRPr="00F55468" w:rsidDel="00504A6D" w:rsidRDefault="00F276D2" w:rsidP="003F441F">
            <w:pPr>
              <w:rPr>
                <w:rFonts w:ascii="Times New Roman" w:hAnsi="Times New Roman" w:cs="Times New Roman"/>
                <w:sz w:val="20"/>
                <w:szCs w:val="20"/>
              </w:rPr>
            </w:pPr>
          </w:p>
        </w:tc>
      </w:tr>
      <w:tr w:rsidR="00F079E7" w:rsidRPr="005A6F5F" w14:paraId="61CDBD92" w14:textId="77777777" w:rsidTr="0048321E">
        <w:trPr>
          <w:gridAfter w:val="1"/>
          <w:wAfter w:w="62" w:type="dxa"/>
          <w:trHeight w:val="1560"/>
          <w:trPrChange w:id="127" w:author="Author">
            <w:trPr>
              <w:trHeight w:val="1560"/>
            </w:trPr>
          </w:trPrChange>
        </w:trPr>
        <w:tc>
          <w:tcPr>
            <w:tcW w:w="2019" w:type="dxa"/>
            <w:hideMark/>
            <w:tcPrChange w:id="128" w:author="Author">
              <w:tcPr>
                <w:tcW w:w="1593" w:type="dxa"/>
                <w:hideMark/>
              </w:tcPr>
            </w:tcPrChange>
          </w:tcPr>
          <w:p w14:paraId="01DD6EE0" w14:textId="77777777" w:rsidR="00305386" w:rsidRPr="005A6F5F" w:rsidRDefault="00305386">
            <w:pPr>
              <w:rPr>
                <w:rFonts w:ascii="Times New Roman" w:hAnsi="Times New Roman" w:cs="Times New Roman"/>
                <w:sz w:val="20"/>
                <w:szCs w:val="20"/>
              </w:rPr>
            </w:pPr>
            <w:r w:rsidRPr="005A6F5F">
              <w:rPr>
                <w:rFonts w:ascii="Times New Roman" w:hAnsi="Times New Roman" w:cs="Times New Roman"/>
                <w:sz w:val="20"/>
                <w:szCs w:val="20"/>
              </w:rPr>
              <w:t>C0020 to C0130/R0030</w:t>
            </w:r>
          </w:p>
          <w:p w14:paraId="26F3427F" w14:textId="77777777" w:rsidR="00F079E7" w:rsidRPr="005A6F5F" w:rsidRDefault="00305386">
            <w:pPr>
              <w:rPr>
                <w:rFonts w:ascii="Times New Roman" w:hAnsi="Times New Roman" w:cs="Times New Roman"/>
                <w:sz w:val="20"/>
                <w:szCs w:val="20"/>
              </w:rPr>
            </w:pPr>
            <w:r w:rsidRPr="005A6F5F">
              <w:rPr>
                <w:rFonts w:ascii="Times New Roman" w:hAnsi="Times New Roman" w:cs="Times New Roman"/>
                <w:sz w:val="20"/>
                <w:szCs w:val="20"/>
              </w:rPr>
              <w:t>(</w:t>
            </w:r>
            <w:r w:rsidR="00F079E7" w:rsidRPr="005A6F5F">
              <w:rPr>
                <w:rFonts w:ascii="Times New Roman" w:hAnsi="Times New Roman" w:cs="Times New Roman"/>
                <w:sz w:val="20"/>
                <w:szCs w:val="20"/>
              </w:rPr>
              <w:t>A3-L3</w:t>
            </w:r>
            <w:r w:rsidRPr="005A6F5F">
              <w:rPr>
                <w:rFonts w:ascii="Times New Roman" w:hAnsi="Times New Roman" w:cs="Times New Roman"/>
                <w:sz w:val="20"/>
                <w:szCs w:val="20"/>
              </w:rPr>
              <w:t>)</w:t>
            </w:r>
          </w:p>
        </w:tc>
        <w:tc>
          <w:tcPr>
            <w:tcW w:w="2409" w:type="dxa"/>
            <w:hideMark/>
            <w:tcPrChange w:id="129" w:author="Author">
              <w:tcPr>
                <w:tcW w:w="2835" w:type="dxa"/>
                <w:hideMark/>
              </w:tcPr>
            </w:tcPrChange>
          </w:tcPr>
          <w:p w14:paraId="5D4AC1AD" w14:textId="1A102FDA" w:rsidR="00F079E7" w:rsidRPr="005A6F5F" w:rsidRDefault="00504A6D">
            <w:pPr>
              <w:rPr>
                <w:rFonts w:ascii="Times New Roman" w:hAnsi="Times New Roman" w:cs="Times New Roman"/>
                <w:sz w:val="20"/>
                <w:szCs w:val="20"/>
              </w:rPr>
            </w:pPr>
            <w:r w:rsidRPr="005A6F5F">
              <w:rPr>
                <w:rFonts w:ascii="Times New Roman" w:hAnsi="Times New Roman" w:cs="Times New Roman"/>
                <w:sz w:val="20"/>
                <w:szCs w:val="20"/>
              </w:rPr>
              <w:t xml:space="preserve">Technical provisions calculated as a whole </w:t>
            </w:r>
            <w:del w:id="130" w:author="Author">
              <w:r w:rsidRPr="005A6F5F" w:rsidDel="009B5F42">
                <w:rPr>
                  <w:rFonts w:ascii="Times New Roman" w:hAnsi="Times New Roman" w:cs="Times New Roman"/>
                  <w:sz w:val="20"/>
                  <w:szCs w:val="20"/>
                </w:rPr>
                <w:delText xml:space="preserve">(REPL.) </w:delText>
              </w:r>
            </w:del>
            <w:r w:rsidRPr="005A6F5F">
              <w:rPr>
                <w:rFonts w:ascii="Times New Roman" w:hAnsi="Times New Roman" w:cs="Times New Roman"/>
                <w:sz w:val="20"/>
                <w:szCs w:val="20"/>
              </w:rPr>
              <w:t>- a</w:t>
            </w:r>
            <w:r w:rsidR="00F079E7" w:rsidRPr="005A6F5F">
              <w:rPr>
                <w:rFonts w:ascii="Times New Roman" w:hAnsi="Times New Roman" w:cs="Times New Roman"/>
                <w:sz w:val="20"/>
                <w:szCs w:val="20"/>
              </w:rPr>
              <w:t>ccepted proportional reinsurance business</w:t>
            </w:r>
          </w:p>
        </w:tc>
        <w:tc>
          <w:tcPr>
            <w:tcW w:w="4536" w:type="dxa"/>
            <w:hideMark/>
            <w:tcPrChange w:id="131" w:author="Author">
              <w:tcPr>
                <w:tcW w:w="4820" w:type="dxa"/>
                <w:gridSpan w:val="2"/>
                <w:hideMark/>
              </w:tcPr>
            </w:tcPrChange>
          </w:tcPr>
          <w:p w14:paraId="17F4FBE4" w14:textId="45397EEC" w:rsidR="00F079E7" w:rsidRPr="00C63063" w:rsidRDefault="00305386" w:rsidP="00305386">
            <w:pPr>
              <w:rPr>
                <w:rFonts w:ascii="Times New Roman" w:hAnsi="Times New Roman" w:cs="Times New Roman"/>
                <w:sz w:val="20"/>
                <w:szCs w:val="20"/>
              </w:rPr>
            </w:pPr>
            <w:r w:rsidRPr="00C63063">
              <w:rPr>
                <w:rFonts w:ascii="Times New Roman" w:hAnsi="Times New Roman" w:cs="Times New Roman"/>
                <w:sz w:val="20"/>
                <w:szCs w:val="20"/>
              </w:rPr>
              <w:t>The amount of technical provisions</w:t>
            </w:r>
            <w:ins w:id="132" w:author="Author">
              <w:r w:rsidR="001938F4" w:rsidRPr="00C63063">
                <w:rPr>
                  <w:rFonts w:ascii="Times New Roman" w:hAnsi="Times New Roman" w:cs="Times New Roman"/>
                  <w:sz w:val="20"/>
                  <w:szCs w:val="20"/>
                </w:rPr>
                <w:t xml:space="preserve"> calculated as a whole per each LoB</w:t>
              </w:r>
            </w:ins>
            <w:r w:rsidRPr="00C63063">
              <w:rPr>
                <w:rFonts w:ascii="Times New Roman" w:hAnsi="Times New Roman" w:cs="Times New Roman"/>
                <w:sz w:val="20"/>
                <w:szCs w:val="20"/>
              </w:rPr>
              <w:t>, for the accepted proportional reinsurance business</w:t>
            </w:r>
            <w:del w:id="133" w:author="Author">
              <w:r w:rsidRPr="00C63063" w:rsidDel="000D4D51">
                <w:rPr>
                  <w:rFonts w:ascii="Times New Roman" w:hAnsi="Times New Roman" w:cs="Times New Roman"/>
                  <w:sz w:val="20"/>
                  <w:szCs w:val="20"/>
                </w:rPr>
                <w:delText xml:space="preserve">, </w:delText>
              </w:r>
              <w:r w:rsidRPr="00C63063" w:rsidDel="001938F4">
                <w:rPr>
                  <w:rFonts w:ascii="Times New Roman" w:hAnsi="Times New Roman" w:cs="Times New Roman"/>
                  <w:sz w:val="20"/>
                  <w:szCs w:val="20"/>
                </w:rPr>
                <w:delText xml:space="preserve">in case of replicable or hedgeable (re)insurance obligations, as defined in article 77(4) of Directive 2009/138/EC, </w:delText>
              </w:r>
              <w:r w:rsidRPr="00C63063" w:rsidDel="000D4D51">
                <w:rPr>
                  <w:rFonts w:ascii="Times New Roman" w:hAnsi="Times New Roman" w:cs="Times New Roman"/>
                  <w:sz w:val="20"/>
                  <w:szCs w:val="20"/>
                </w:rPr>
                <w:delText>for each line of business regarding direct and accepted business</w:delText>
              </w:r>
            </w:del>
            <w:r w:rsidR="00504A6D" w:rsidRPr="00C63063">
              <w:rPr>
                <w:rFonts w:ascii="Times New Roman" w:hAnsi="Times New Roman" w:cs="Times New Roman"/>
                <w:sz w:val="20"/>
                <w:szCs w:val="20"/>
              </w:rPr>
              <w:t>.</w:t>
            </w:r>
            <w:r w:rsidR="00F079E7" w:rsidRPr="00C63063">
              <w:rPr>
                <w:rFonts w:ascii="Times New Roman" w:hAnsi="Times New Roman" w:cs="Times New Roman"/>
                <w:sz w:val="20"/>
                <w:szCs w:val="20"/>
              </w:rPr>
              <w:t xml:space="preserve"> </w:t>
            </w:r>
          </w:p>
          <w:p w14:paraId="2C701ED7" w14:textId="77777777" w:rsidR="00305386" w:rsidRPr="00C63063" w:rsidRDefault="00305386" w:rsidP="00305386">
            <w:pPr>
              <w:rPr>
                <w:rFonts w:ascii="Times New Roman" w:hAnsi="Times New Roman" w:cs="Times New Roman"/>
                <w:sz w:val="20"/>
                <w:szCs w:val="20"/>
              </w:rPr>
            </w:pPr>
          </w:p>
          <w:p w14:paraId="645BDCBE" w14:textId="27B35A17" w:rsidR="00305386" w:rsidRPr="00C63063" w:rsidRDefault="00305386" w:rsidP="00305386">
            <w:pPr>
              <w:rPr>
                <w:rFonts w:ascii="Times New Roman" w:hAnsi="Times New Roman" w:cs="Times New Roman"/>
                <w:sz w:val="20"/>
                <w:szCs w:val="20"/>
              </w:rPr>
            </w:pPr>
            <w:r w:rsidRPr="00C63063">
              <w:rPr>
                <w:rFonts w:ascii="Times New Roman" w:hAnsi="Times New Roman" w:cs="Times New Roman"/>
                <w:sz w:val="20"/>
                <w:szCs w:val="20"/>
              </w:rPr>
              <w:t xml:space="preserve">This amount shall be </w:t>
            </w:r>
            <w:r w:rsidR="002B2509" w:rsidRPr="00C63063">
              <w:rPr>
                <w:rFonts w:ascii="Times New Roman" w:hAnsi="Times New Roman" w:cs="Times New Roman"/>
                <w:sz w:val="20"/>
                <w:szCs w:val="20"/>
              </w:rPr>
              <w:t xml:space="preserve">gross </w:t>
            </w:r>
            <w:r w:rsidRPr="00C63063">
              <w:rPr>
                <w:rFonts w:ascii="Times New Roman" w:hAnsi="Times New Roman" w:cs="Times New Roman"/>
                <w:sz w:val="20"/>
                <w:szCs w:val="20"/>
              </w:rPr>
              <w:t>of any recoverable from reinsurance contract/SPV and Finite Re related to this business.</w:t>
            </w:r>
          </w:p>
          <w:p w14:paraId="33305F88" w14:textId="77777777" w:rsidR="00305386" w:rsidRPr="00C63063" w:rsidRDefault="00305386" w:rsidP="00305386">
            <w:pPr>
              <w:rPr>
                <w:rFonts w:ascii="Times New Roman" w:hAnsi="Times New Roman" w:cs="Times New Roman"/>
                <w:sz w:val="20"/>
                <w:szCs w:val="20"/>
              </w:rPr>
            </w:pPr>
          </w:p>
        </w:tc>
      </w:tr>
      <w:tr w:rsidR="001F583F" w:rsidRPr="001C5ED3" w14:paraId="72977DDD" w14:textId="77777777" w:rsidTr="0048321E">
        <w:trPr>
          <w:gridAfter w:val="1"/>
          <w:wAfter w:w="62" w:type="dxa"/>
          <w:trHeight w:val="1560"/>
          <w:trPrChange w:id="134" w:author="Author">
            <w:trPr>
              <w:trHeight w:val="1560"/>
            </w:trPr>
          </w:trPrChange>
        </w:trPr>
        <w:tc>
          <w:tcPr>
            <w:tcW w:w="2019" w:type="dxa"/>
            <w:tcPrChange w:id="135" w:author="Author">
              <w:tcPr>
                <w:tcW w:w="1593" w:type="dxa"/>
              </w:tcPr>
            </w:tcPrChange>
          </w:tcPr>
          <w:p w14:paraId="2CEE69B9" w14:textId="77777777" w:rsidR="00305386" w:rsidRPr="005A6F5F" w:rsidRDefault="00305386">
            <w:pPr>
              <w:rPr>
                <w:rFonts w:ascii="Times New Roman" w:hAnsi="Times New Roman" w:cs="Times New Roman"/>
                <w:sz w:val="20"/>
                <w:szCs w:val="20"/>
              </w:rPr>
            </w:pPr>
            <w:r w:rsidRPr="005A6F5F">
              <w:rPr>
                <w:rFonts w:ascii="Times New Roman" w:hAnsi="Times New Roman" w:cs="Times New Roman"/>
                <w:sz w:val="20"/>
                <w:szCs w:val="20"/>
              </w:rPr>
              <w:t>C0180/R0030</w:t>
            </w:r>
          </w:p>
          <w:p w14:paraId="515AB652" w14:textId="77777777" w:rsidR="001F583F" w:rsidRPr="005A6F5F" w:rsidDel="00504A6D" w:rsidRDefault="00305386">
            <w:pPr>
              <w:rPr>
                <w:rFonts w:ascii="Times New Roman" w:hAnsi="Times New Roman" w:cs="Times New Roman"/>
                <w:sz w:val="20"/>
                <w:szCs w:val="20"/>
              </w:rPr>
            </w:pPr>
            <w:r w:rsidRPr="005A6F5F">
              <w:rPr>
                <w:rFonts w:ascii="Times New Roman" w:hAnsi="Times New Roman" w:cs="Times New Roman"/>
                <w:sz w:val="20"/>
                <w:szCs w:val="20"/>
              </w:rPr>
              <w:t>(</w:t>
            </w:r>
            <w:r w:rsidR="001F583F" w:rsidRPr="005A6F5F">
              <w:rPr>
                <w:rFonts w:ascii="Times New Roman" w:hAnsi="Times New Roman" w:cs="Times New Roman"/>
                <w:sz w:val="20"/>
                <w:szCs w:val="20"/>
              </w:rPr>
              <w:t>Q3</w:t>
            </w:r>
            <w:r w:rsidRPr="005A6F5F">
              <w:rPr>
                <w:rFonts w:ascii="Times New Roman" w:hAnsi="Times New Roman" w:cs="Times New Roman"/>
                <w:sz w:val="20"/>
                <w:szCs w:val="20"/>
              </w:rPr>
              <w:t>)</w:t>
            </w:r>
          </w:p>
        </w:tc>
        <w:tc>
          <w:tcPr>
            <w:tcW w:w="2409" w:type="dxa"/>
            <w:tcPrChange w:id="136" w:author="Author">
              <w:tcPr>
                <w:tcW w:w="2835" w:type="dxa"/>
              </w:tcPr>
            </w:tcPrChange>
          </w:tcPr>
          <w:p w14:paraId="20115902" w14:textId="2403CC31" w:rsidR="001F583F" w:rsidRPr="005A6F5F" w:rsidDel="00504A6D" w:rsidRDefault="001F583F">
            <w:pPr>
              <w:rPr>
                <w:rFonts w:ascii="Times New Roman" w:hAnsi="Times New Roman" w:cs="Times New Roman"/>
                <w:sz w:val="20"/>
                <w:szCs w:val="20"/>
              </w:rPr>
            </w:pPr>
            <w:r w:rsidRPr="005A6F5F">
              <w:rPr>
                <w:rFonts w:ascii="Times New Roman" w:hAnsi="Times New Roman" w:cs="Times New Roman"/>
                <w:sz w:val="20"/>
                <w:szCs w:val="20"/>
              </w:rPr>
              <w:t>Total Non-Life obligations, Technical provisions calculated as a whole, total accepted proportional reinsurance business</w:t>
            </w:r>
          </w:p>
        </w:tc>
        <w:tc>
          <w:tcPr>
            <w:tcW w:w="4536" w:type="dxa"/>
            <w:tcPrChange w:id="137" w:author="Author">
              <w:tcPr>
                <w:tcW w:w="4820" w:type="dxa"/>
                <w:gridSpan w:val="2"/>
              </w:tcPr>
            </w:tcPrChange>
          </w:tcPr>
          <w:p w14:paraId="549066CF" w14:textId="6BAA7CA4" w:rsidR="00305386" w:rsidRPr="00C63063" w:rsidRDefault="00305386" w:rsidP="00305386">
            <w:pPr>
              <w:rPr>
                <w:rFonts w:ascii="Times New Roman" w:hAnsi="Times New Roman" w:cs="Times New Roman"/>
                <w:sz w:val="20"/>
                <w:szCs w:val="20"/>
              </w:rPr>
            </w:pPr>
            <w:r w:rsidRPr="00C63063">
              <w:rPr>
                <w:rFonts w:ascii="Times New Roman" w:hAnsi="Times New Roman" w:cs="Times New Roman"/>
                <w:sz w:val="20"/>
                <w:szCs w:val="20"/>
              </w:rPr>
              <w:t>The total amount of technical provisions</w:t>
            </w:r>
            <w:ins w:id="138" w:author="Author">
              <w:r w:rsidR="001938F4" w:rsidRPr="00C63063">
                <w:rPr>
                  <w:rFonts w:ascii="Times New Roman" w:hAnsi="Times New Roman" w:cs="Times New Roman"/>
                  <w:sz w:val="20"/>
                  <w:szCs w:val="20"/>
                </w:rPr>
                <w:t xml:space="preserve"> calculated as a whole</w:t>
              </w:r>
            </w:ins>
            <w:r w:rsidRPr="00C63063">
              <w:rPr>
                <w:rFonts w:ascii="Times New Roman" w:hAnsi="Times New Roman" w:cs="Times New Roman"/>
                <w:sz w:val="20"/>
                <w:szCs w:val="20"/>
              </w:rPr>
              <w:t>, for the accepted proportional reinsurance business</w:t>
            </w:r>
            <w:del w:id="139" w:author="Author">
              <w:r w:rsidRPr="00C63063" w:rsidDel="001938F4">
                <w:rPr>
                  <w:rFonts w:ascii="Times New Roman" w:hAnsi="Times New Roman" w:cs="Times New Roman"/>
                  <w:sz w:val="20"/>
                  <w:szCs w:val="20"/>
                </w:rPr>
                <w:delText>, in case of replicable or hedgeable (re)insurance obligations, as defined in article 77(4) of Directive 2009/138/EC</w:delText>
              </w:r>
            </w:del>
            <w:r w:rsidRPr="00C63063">
              <w:rPr>
                <w:rFonts w:ascii="Times New Roman" w:hAnsi="Times New Roman" w:cs="Times New Roman"/>
                <w:sz w:val="20"/>
                <w:szCs w:val="20"/>
              </w:rPr>
              <w:t>.</w:t>
            </w:r>
          </w:p>
          <w:p w14:paraId="42C4FF2C" w14:textId="77777777" w:rsidR="00305386" w:rsidRPr="00C63063" w:rsidRDefault="00305386" w:rsidP="00305386">
            <w:pPr>
              <w:rPr>
                <w:rFonts w:ascii="Times New Roman" w:hAnsi="Times New Roman" w:cs="Times New Roman"/>
                <w:sz w:val="20"/>
                <w:szCs w:val="20"/>
              </w:rPr>
            </w:pPr>
          </w:p>
          <w:p w14:paraId="35E0B673" w14:textId="77777777" w:rsidR="003F062A" w:rsidRPr="00C63063" w:rsidRDefault="003F062A" w:rsidP="003F062A">
            <w:pPr>
              <w:rPr>
                <w:rFonts w:ascii="Times New Roman" w:hAnsi="Times New Roman" w:cs="Times New Roman"/>
                <w:sz w:val="20"/>
                <w:szCs w:val="20"/>
              </w:rPr>
            </w:pPr>
            <w:r w:rsidRPr="00C63063">
              <w:rPr>
                <w:rFonts w:ascii="Times New Roman" w:hAnsi="Times New Roman" w:cs="Times New Roman"/>
                <w:sz w:val="20"/>
                <w:szCs w:val="20"/>
              </w:rPr>
              <w:t>This amount shall be gross of any recoverable from reinsurance contract/SPV and Finite Re related to this business.</w:t>
            </w:r>
          </w:p>
          <w:p w14:paraId="70792543" w14:textId="77777777" w:rsidR="001F583F" w:rsidRPr="00C63063" w:rsidDel="00504A6D" w:rsidRDefault="001F583F" w:rsidP="00A34ADC">
            <w:pPr>
              <w:rPr>
                <w:rFonts w:ascii="Times New Roman" w:hAnsi="Times New Roman" w:cs="Times New Roman"/>
                <w:sz w:val="20"/>
                <w:szCs w:val="20"/>
              </w:rPr>
            </w:pPr>
          </w:p>
        </w:tc>
      </w:tr>
      <w:tr w:rsidR="00F079E7" w:rsidRPr="005A6F5F" w14:paraId="1C53AC94" w14:textId="77777777" w:rsidTr="0048321E">
        <w:trPr>
          <w:gridAfter w:val="1"/>
          <w:wAfter w:w="62" w:type="dxa"/>
          <w:trHeight w:val="1545"/>
          <w:trPrChange w:id="140" w:author="Author">
            <w:trPr>
              <w:trHeight w:val="1545"/>
            </w:trPr>
          </w:trPrChange>
        </w:trPr>
        <w:tc>
          <w:tcPr>
            <w:tcW w:w="2019" w:type="dxa"/>
            <w:hideMark/>
            <w:tcPrChange w:id="141" w:author="Author">
              <w:tcPr>
                <w:tcW w:w="1593" w:type="dxa"/>
                <w:hideMark/>
              </w:tcPr>
            </w:tcPrChange>
          </w:tcPr>
          <w:p w14:paraId="38C4714F" w14:textId="77777777" w:rsidR="00C702E8" w:rsidRPr="005A6F5F" w:rsidRDefault="00C702E8">
            <w:pPr>
              <w:rPr>
                <w:rFonts w:ascii="Times New Roman" w:hAnsi="Times New Roman" w:cs="Times New Roman"/>
                <w:sz w:val="20"/>
                <w:szCs w:val="20"/>
              </w:rPr>
            </w:pPr>
            <w:r w:rsidRPr="005A6F5F">
              <w:rPr>
                <w:rFonts w:ascii="Times New Roman" w:hAnsi="Times New Roman" w:cs="Times New Roman"/>
                <w:sz w:val="20"/>
                <w:szCs w:val="20"/>
              </w:rPr>
              <w:t>C0140 to C0170/R0040</w:t>
            </w:r>
          </w:p>
          <w:p w14:paraId="633BBE70" w14:textId="77777777" w:rsidR="00F079E7" w:rsidRPr="005A6F5F" w:rsidRDefault="00C702E8">
            <w:pPr>
              <w:rPr>
                <w:rFonts w:ascii="Times New Roman" w:hAnsi="Times New Roman" w:cs="Times New Roman"/>
                <w:sz w:val="20"/>
                <w:szCs w:val="20"/>
              </w:rPr>
            </w:pPr>
            <w:r w:rsidRPr="005A6F5F">
              <w:rPr>
                <w:rFonts w:ascii="Times New Roman" w:hAnsi="Times New Roman" w:cs="Times New Roman"/>
                <w:sz w:val="20"/>
                <w:szCs w:val="20"/>
              </w:rPr>
              <w:t>(</w:t>
            </w:r>
            <w:r w:rsidR="00F079E7" w:rsidRPr="005A6F5F">
              <w:rPr>
                <w:rFonts w:ascii="Times New Roman" w:hAnsi="Times New Roman" w:cs="Times New Roman"/>
                <w:sz w:val="20"/>
                <w:szCs w:val="20"/>
              </w:rPr>
              <w:t>M4-P4</w:t>
            </w:r>
            <w:r w:rsidRPr="005A6F5F">
              <w:rPr>
                <w:rFonts w:ascii="Times New Roman" w:hAnsi="Times New Roman" w:cs="Times New Roman"/>
                <w:sz w:val="20"/>
                <w:szCs w:val="20"/>
              </w:rPr>
              <w:t>)</w:t>
            </w:r>
          </w:p>
        </w:tc>
        <w:tc>
          <w:tcPr>
            <w:tcW w:w="2409" w:type="dxa"/>
            <w:hideMark/>
            <w:tcPrChange w:id="142" w:author="Author">
              <w:tcPr>
                <w:tcW w:w="2835" w:type="dxa"/>
                <w:hideMark/>
              </w:tcPr>
            </w:tcPrChange>
          </w:tcPr>
          <w:p w14:paraId="0605A742" w14:textId="1D77AAAF" w:rsidR="00F079E7" w:rsidRPr="005A6F5F" w:rsidRDefault="00504A6D">
            <w:pPr>
              <w:rPr>
                <w:rFonts w:ascii="Times New Roman" w:hAnsi="Times New Roman" w:cs="Times New Roman"/>
                <w:sz w:val="20"/>
                <w:szCs w:val="20"/>
              </w:rPr>
            </w:pPr>
            <w:r w:rsidRPr="005A6F5F">
              <w:rPr>
                <w:rFonts w:ascii="Times New Roman" w:hAnsi="Times New Roman" w:cs="Times New Roman"/>
                <w:sz w:val="20"/>
                <w:szCs w:val="20"/>
              </w:rPr>
              <w:t xml:space="preserve">Technical provisions calculated as a whole </w:t>
            </w:r>
            <w:del w:id="143" w:author="Author">
              <w:r w:rsidRPr="005A6F5F" w:rsidDel="009B5F42">
                <w:rPr>
                  <w:rFonts w:ascii="Times New Roman" w:hAnsi="Times New Roman" w:cs="Times New Roman"/>
                  <w:sz w:val="20"/>
                  <w:szCs w:val="20"/>
                </w:rPr>
                <w:delText xml:space="preserve">(REPL.) </w:delText>
              </w:r>
            </w:del>
            <w:r w:rsidRPr="005A6F5F">
              <w:rPr>
                <w:rFonts w:ascii="Times New Roman" w:hAnsi="Times New Roman" w:cs="Times New Roman"/>
                <w:sz w:val="20"/>
                <w:szCs w:val="20"/>
              </w:rPr>
              <w:t>- a</w:t>
            </w:r>
            <w:r w:rsidR="00F079E7" w:rsidRPr="005A6F5F">
              <w:rPr>
                <w:rFonts w:ascii="Times New Roman" w:hAnsi="Times New Roman" w:cs="Times New Roman"/>
                <w:sz w:val="20"/>
                <w:szCs w:val="20"/>
              </w:rPr>
              <w:t>ccepted non-proportional reinsurance business</w:t>
            </w:r>
          </w:p>
        </w:tc>
        <w:tc>
          <w:tcPr>
            <w:tcW w:w="4536" w:type="dxa"/>
            <w:hideMark/>
            <w:tcPrChange w:id="144" w:author="Author">
              <w:tcPr>
                <w:tcW w:w="4820" w:type="dxa"/>
                <w:gridSpan w:val="2"/>
                <w:hideMark/>
              </w:tcPr>
            </w:tcPrChange>
          </w:tcPr>
          <w:p w14:paraId="21EE36EA" w14:textId="7F65C044" w:rsidR="00C702E8" w:rsidRPr="00C63063" w:rsidRDefault="00C702E8" w:rsidP="00C702E8">
            <w:pPr>
              <w:rPr>
                <w:rFonts w:ascii="Times New Roman" w:hAnsi="Times New Roman" w:cs="Times New Roman"/>
                <w:sz w:val="20"/>
                <w:szCs w:val="20"/>
              </w:rPr>
            </w:pPr>
            <w:r w:rsidRPr="00C63063">
              <w:rPr>
                <w:rFonts w:ascii="Times New Roman" w:hAnsi="Times New Roman" w:cs="Times New Roman"/>
                <w:sz w:val="20"/>
                <w:szCs w:val="20"/>
              </w:rPr>
              <w:t>The amount of technical provisions</w:t>
            </w:r>
            <w:ins w:id="145" w:author="Author">
              <w:r w:rsidR="001938F4" w:rsidRPr="00C63063">
                <w:rPr>
                  <w:rFonts w:ascii="Times New Roman" w:hAnsi="Times New Roman" w:cs="Times New Roman"/>
                  <w:sz w:val="20"/>
                  <w:szCs w:val="20"/>
                </w:rPr>
                <w:t xml:space="preserve"> calculated as a whole per each LoB</w:t>
              </w:r>
            </w:ins>
            <w:r w:rsidRPr="00C63063">
              <w:rPr>
                <w:rFonts w:ascii="Times New Roman" w:hAnsi="Times New Roman" w:cs="Times New Roman"/>
                <w:sz w:val="20"/>
                <w:szCs w:val="20"/>
              </w:rPr>
              <w:t>, for the accepted non-proportional reinsurance business</w:t>
            </w:r>
            <w:del w:id="146" w:author="Author">
              <w:r w:rsidRPr="00C63063" w:rsidDel="000D4D51">
                <w:rPr>
                  <w:rFonts w:ascii="Times New Roman" w:hAnsi="Times New Roman" w:cs="Times New Roman"/>
                  <w:sz w:val="20"/>
                  <w:szCs w:val="20"/>
                </w:rPr>
                <w:delText xml:space="preserve">, </w:delText>
              </w:r>
              <w:r w:rsidRPr="00C63063" w:rsidDel="001938F4">
                <w:rPr>
                  <w:rFonts w:ascii="Times New Roman" w:hAnsi="Times New Roman" w:cs="Times New Roman"/>
                  <w:sz w:val="20"/>
                  <w:szCs w:val="20"/>
                </w:rPr>
                <w:delText xml:space="preserve">in case of replicable or hedgeable (re)insurance obligations, as defined in article 77(4) of Directive 2009/138/EC, </w:delText>
              </w:r>
              <w:r w:rsidRPr="00C63063" w:rsidDel="000D4D51">
                <w:rPr>
                  <w:rFonts w:ascii="Times New Roman" w:hAnsi="Times New Roman" w:cs="Times New Roman"/>
                  <w:sz w:val="20"/>
                  <w:szCs w:val="20"/>
                </w:rPr>
                <w:delText>for each line of business regarding direct and accepted business</w:delText>
              </w:r>
            </w:del>
            <w:r w:rsidRPr="00C63063">
              <w:rPr>
                <w:rFonts w:ascii="Times New Roman" w:hAnsi="Times New Roman" w:cs="Times New Roman"/>
                <w:sz w:val="20"/>
                <w:szCs w:val="20"/>
              </w:rPr>
              <w:t xml:space="preserve">. </w:t>
            </w:r>
          </w:p>
          <w:p w14:paraId="4ABD81BA" w14:textId="77777777" w:rsidR="00C702E8" w:rsidRPr="00C63063" w:rsidRDefault="00C702E8" w:rsidP="00C702E8">
            <w:pPr>
              <w:rPr>
                <w:rFonts w:ascii="Times New Roman" w:hAnsi="Times New Roman" w:cs="Times New Roman"/>
                <w:sz w:val="20"/>
                <w:szCs w:val="20"/>
              </w:rPr>
            </w:pPr>
          </w:p>
          <w:p w14:paraId="6326AACA" w14:textId="7E523793" w:rsidR="00C702E8" w:rsidRPr="00C63063" w:rsidRDefault="00C702E8" w:rsidP="00C702E8">
            <w:pPr>
              <w:rPr>
                <w:rFonts w:ascii="Times New Roman" w:hAnsi="Times New Roman" w:cs="Times New Roman"/>
                <w:sz w:val="20"/>
                <w:szCs w:val="20"/>
              </w:rPr>
            </w:pPr>
            <w:r w:rsidRPr="00C63063">
              <w:rPr>
                <w:rFonts w:ascii="Times New Roman" w:hAnsi="Times New Roman" w:cs="Times New Roman"/>
                <w:sz w:val="20"/>
                <w:szCs w:val="20"/>
              </w:rPr>
              <w:t xml:space="preserve">This amount shall be </w:t>
            </w:r>
            <w:r w:rsidR="002B2509" w:rsidRPr="00C63063">
              <w:rPr>
                <w:rFonts w:ascii="Times New Roman" w:hAnsi="Times New Roman" w:cs="Times New Roman"/>
                <w:sz w:val="20"/>
                <w:szCs w:val="20"/>
              </w:rPr>
              <w:t xml:space="preserve">gross </w:t>
            </w:r>
            <w:r w:rsidRPr="00C63063">
              <w:rPr>
                <w:rFonts w:ascii="Times New Roman" w:hAnsi="Times New Roman" w:cs="Times New Roman"/>
                <w:sz w:val="20"/>
                <w:szCs w:val="20"/>
              </w:rPr>
              <w:t>of any recoverable from reinsurance contract/SPV and Finite Re related to this business.</w:t>
            </w:r>
          </w:p>
          <w:p w14:paraId="5D72E8A3" w14:textId="77777777" w:rsidR="00F079E7" w:rsidRPr="00C63063" w:rsidRDefault="00F079E7" w:rsidP="00DA54F8">
            <w:pPr>
              <w:rPr>
                <w:rFonts w:ascii="Times New Roman" w:hAnsi="Times New Roman" w:cs="Times New Roman"/>
                <w:sz w:val="20"/>
                <w:szCs w:val="20"/>
              </w:rPr>
            </w:pPr>
          </w:p>
        </w:tc>
      </w:tr>
      <w:tr w:rsidR="001F583F" w:rsidRPr="001C5ED3" w14:paraId="3964E750" w14:textId="77777777" w:rsidTr="0048321E">
        <w:trPr>
          <w:gridAfter w:val="1"/>
          <w:wAfter w:w="62" w:type="dxa"/>
          <w:trHeight w:val="855"/>
          <w:trPrChange w:id="147" w:author="Author">
            <w:trPr>
              <w:trHeight w:val="855"/>
            </w:trPr>
          </w:trPrChange>
        </w:trPr>
        <w:tc>
          <w:tcPr>
            <w:tcW w:w="2019" w:type="dxa"/>
            <w:tcPrChange w:id="148" w:author="Author">
              <w:tcPr>
                <w:tcW w:w="1593" w:type="dxa"/>
              </w:tcPr>
            </w:tcPrChange>
          </w:tcPr>
          <w:p w14:paraId="51106ACD" w14:textId="77777777" w:rsidR="00C702E8" w:rsidRPr="005A6F5F" w:rsidRDefault="00C702E8">
            <w:pPr>
              <w:rPr>
                <w:rFonts w:ascii="Times New Roman" w:hAnsi="Times New Roman" w:cs="Times New Roman"/>
                <w:sz w:val="20"/>
                <w:szCs w:val="20"/>
              </w:rPr>
            </w:pPr>
            <w:r w:rsidRPr="005A6F5F">
              <w:rPr>
                <w:rFonts w:ascii="Times New Roman" w:hAnsi="Times New Roman" w:cs="Times New Roman"/>
                <w:sz w:val="20"/>
                <w:szCs w:val="20"/>
              </w:rPr>
              <w:t>C0180/R0040</w:t>
            </w:r>
          </w:p>
          <w:p w14:paraId="7DDE2DC9" w14:textId="77777777" w:rsidR="001F583F" w:rsidRPr="005A6F5F" w:rsidRDefault="00C702E8">
            <w:pPr>
              <w:rPr>
                <w:rFonts w:ascii="Times New Roman" w:hAnsi="Times New Roman" w:cs="Times New Roman"/>
                <w:sz w:val="20"/>
                <w:szCs w:val="20"/>
              </w:rPr>
            </w:pPr>
            <w:r w:rsidRPr="005A6F5F">
              <w:rPr>
                <w:rFonts w:ascii="Times New Roman" w:hAnsi="Times New Roman" w:cs="Times New Roman"/>
                <w:sz w:val="20"/>
                <w:szCs w:val="20"/>
              </w:rPr>
              <w:t>(</w:t>
            </w:r>
            <w:r w:rsidR="001F583F" w:rsidRPr="005A6F5F">
              <w:rPr>
                <w:rFonts w:ascii="Times New Roman" w:hAnsi="Times New Roman" w:cs="Times New Roman"/>
                <w:sz w:val="20"/>
                <w:szCs w:val="20"/>
              </w:rPr>
              <w:t>Q4</w:t>
            </w:r>
            <w:r w:rsidRPr="005A6F5F">
              <w:rPr>
                <w:rFonts w:ascii="Times New Roman" w:hAnsi="Times New Roman" w:cs="Times New Roman"/>
                <w:sz w:val="20"/>
                <w:szCs w:val="20"/>
              </w:rPr>
              <w:t>)</w:t>
            </w:r>
          </w:p>
        </w:tc>
        <w:tc>
          <w:tcPr>
            <w:tcW w:w="2409" w:type="dxa"/>
            <w:tcPrChange w:id="149" w:author="Author">
              <w:tcPr>
                <w:tcW w:w="2835" w:type="dxa"/>
              </w:tcPr>
            </w:tcPrChange>
          </w:tcPr>
          <w:p w14:paraId="4F8F66C3" w14:textId="30BDE1D3" w:rsidR="001F583F" w:rsidRPr="005A6F5F" w:rsidRDefault="001F583F">
            <w:pPr>
              <w:rPr>
                <w:rFonts w:ascii="Times New Roman" w:hAnsi="Times New Roman" w:cs="Times New Roman"/>
                <w:sz w:val="20"/>
                <w:szCs w:val="20"/>
              </w:rPr>
            </w:pPr>
            <w:r w:rsidRPr="005A6F5F">
              <w:rPr>
                <w:rFonts w:ascii="Times New Roman" w:hAnsi="Times New Roman" w:cs="Times New Roman"/>
                <w:sz w:val="20"/>
                <w:szCs w:val="20"/>
              </w:rPr>
              <w:t>Total Non-Life obligations, Technical provisions calculated as a whole, total accepted non proportional reinsurance business</w:t>
            </w:r>
          </w:p>
        </w:tc>
        <w:tc>
          <w:tcPr>
            <w:tcW w:w="4536" w:type="dxa"/>
            <w:tcPrChange w:id="150" w:author="Author">
              <w:tcPr>
                <w:tcW w:w="4820" w:type="dxa"/>
                <w:gridSpan w:val="2"/>
              </w:tcPr>
            </w:tcPrChange>
          </w:tcPr>
          <w:p w14:paraId="4B6632A9" w14:textId="2FE331DD" w:rsidR="00C702E8" w:rsidRPr="005A6F5F" w:rsidRDefault="00C702E8" w:rsidP="00C702E8">
            <w:pPr>
              <w:rPr>
                <w:rFonts w:ascii="Times New Roman" w:hAnsi="Times New Roman" w:cs="Times New Roman"/>
                <w:sz w:val="20"/>
                <w:szCs w:val="20"/>
              </w:rPr>
            </w:pPr>
            <w:r w:rsidRPr="005A6F5F">
              <w:rPr>
                <w:rFonts w:ascii="Times New Roman" w:hAnsi="Times New Roman" w:cs="Times New Roman"/>
                <w:sz w:val="20"/>
                <w:szCs w:val="20"/>
              </w:rPr>
              <w:t>The total amount of technical provisions</w:t>
            </w:r>
            <w:ins w:id="151" w:author="Author">
              <w:r w:rsidR="001938F4">
                <w:rPr>
                  <w:rFonts w:ascii="Times New Roman" w:hAnsi="Times New Roman" w:cs="Times New Roman"/>
                  <w:sz w:val="20"/>
                  <w:szCs w:val="20"/>
                </w:rPr>
                <w:t xml:space="preserve"> </w:t>
              </w:r>
              <w:r w:rsidR="001938F4" w:rsidRPr="00424E3D">
                <w:rPr>
                  <w:rFonts w:ascii="Times New Roman" w:hAnsi="Times New Roman" w:cs="Times New Roman"/>
                  <w:sz w:val="20"/>
                  <w:szCs w:val="20"/>
                </w:rPr>
                <w:t>calculated as a whole</w:t>
              </w:r>
            </w:ins>
            <w:r w:rsidRPr="005A6F5F">
              <w:rPr>
                <w:rFonts w:ascii="Times New Roman" w:hAnsi="Times New Roman" w:cs="Times New Roman"/>
                <w:sz w:val="20"/>
                <w:szCs w:val="20"/>
              </w:rPr>
              <w:t>, for the accepted non-proportional reinsurance business</w:t>
            </w:r>
            <w:del w:id="152" w:author="Author">
              <w:r w:rsidRPr="005A6F5F" w:rsidDel="001938F4">
                <w:rPr>
                  <w:rFonts w:ascii="Times New Roman" w:hAnsi="Times New Roman" w:cs="Times New Roman"/>
                  <w:sz w:val="20"/>
                  <w:szCs w:val="20"/>
                </w:rPr>
                <w:delText>, in case of replicable or hedgeable (re)insurance obligations, as defined in article 77(4) of Directive 2009/138/EC</w:delText>
              </w:r>
            </w:del>
            <w:r w:rsidRPr="005A6F5F">
              <w:rPr>
                <w:rFonts w:ascii="Times New Roman" w:hAnsi="Times New Roman" w:cs="Times New Roman"/>
                <w:sz w:val="20"/>
                <w:szCs w:val="20"/>
              </w:rPr>
              <w:t>.</w:t>
            </w:r>
          </w:p>
          <w:p w14:paraId="2AB265D9" w14:textId="77777777" w:rsidR="00C702E8" w:rsidRDefault="00C702E8" w:rsidP="00C702E8">
            <w:pPr>
              <w:rPr>
                <w:rFonts w:ascii="Times New Roman" w:hAnsi="Times New Roman" w:cs="Times New Roman"/>
                <w:sz w:val="20"/>
                <w:szCs w:val="20"/>
              </w:rPr>
            </w:pPr>
          </w:p>
          <w:p w14:paraId="6AB21DEC" w14:textId="77777777" w:rsidR="003F062A" w:rsidRPr="005A6F5F" w:rsidRDefault="003F062A" w:rsidP="003F062A">
            <w:pPr>
              <w:rPr>
                <w:rFonts w:ascii="Times New Roman" w:hAnsi="Times New Roman" w:cs="Times New Roman"/>
                <w:sz w:val="20"/>
                <w:szCs w:val="20"/>
              </w:rPr>
            </w:pPr>
            <w:r w:rsidRPr="005A6F5F">
              <w:rPr>
                <w:rFonts w:ascii="Times New Roman" w:hAnsi="Times New Roman" w:cs="Times New Roman"/>
                <w:sz w:val="20"/>
                <w:szCs w:val="20"/>
              </w:rPr>
              <w:t>This amount shall be gross of any recoverable from reinsurance contract/SPV and Finite Re related to this business.</w:t>
            </w:r>
          </w:p>
          <w:p w14:paraId="47A8FFAA" w14:textId="77777777" w:rsidR="001F583F" w:rsidRPr="003F062A" w:rsidDel="00E96069" w:rsidRDefault="001F583F" w:rsidP="00A34ADC">
            <w:pPr>
              <w:rPr>
                <w:rFonts w:ascii="Times New Roman" w:hAnsi="Times New Roman" w:cs="Times New Roman"/>
                <w:sz w:val="20"/>
                <w:szCs w:val="20"/>
              </w:rPr>
            </w:pPr>
          </w:p>
        </w:tc>
      </w:tr>
    </w:tbl>
    <w:tbl>
      <w:tblPr>
        <w:tblW w:w="8930" w:type="dxa"/>
        <w:tblInd w:w="212" w:type="dxa"/>
        <w:tblCellMar>
          <w:left w:w="70" w:type="dxa"/>
          <w:right w:w="70" w:type="dxa"/>
        </w:tblCellMar>
        <w:tblLook w:val="04A0" w:firstRow="1" w:lastRow="0" w:firstColumn="1" w:lastColumn="0" w:noHBand="0" w:noVBand="1"/>
        <w:tblPrChange w:id="153" w:author="Author">
          <w:tblPr>
            <w:tblW w:w="9214" w:type="dxa"/>
            <w:tblInd w:w="212" w:type="dxa"/>
            <w:tblCellMar>
              <w:left w:w="70" w:type="dxa"/>
              <w:right w:w="70" w:type="dxa"/>
            </w:tblCellMar>
            <w:tblLook w:val="04A0" w:firstRow="1" w:lastRow="0" w:firstColumn="1" w:lastColumn="0" w:noHBand="0" w:noVBand="1"/>
          </w:tblPr>
        </w:tblPrChange>
      </w:tblPr>
      <w:tblGrid>
        <w:gridCol w:w="1985"/>
        <w:gridCol w:w="2409"/>
        <w:gridCol w:w="4536"/>
        <w:tblGridChange w:id="154">
          <w:tblGrid>
            <w:gridCol w:w="1559"/>
            <w:gridCol w:w="2835"/>
            <w:gridCol w:w="4820"/>
          </w:tblGrid>
        </w:tblGridChange>
      </w:tblGrid>
      <w:tr w:rsidR="002B2509" w:rsidRPr="005A6F5F" w14:paraId="56B3B5A0" w14:textId="77777777" w:rsidTr="0048321E">
        <w:trPr>
          <w:trHeight w:val="1710"/>
          <w:trPrChange w:id="155" w:author="Author">
            <w:trPr>
              <w:trHeight w:val="1710"/>
            </w:trPr>
          </w:trPrChange>
        </w:trPr>
        <w:tc>
          <w:tcPr>
            <w:tcW w:w="1985" w:type="dxa"/>
            <w:tcBorders>
              <w:top w:val="single" w:sz="4" w:space="0" w:color="auto"/>
              <w:left w:val="single" w:sz="4" w:space="0" w:color="auto"/>
              <w:bottom w:val="single" w:sz="4" w:space="0" w:color="auto"/>
              <w:right w:val="single" w:sz="4" w:space="0" w:color="auto"/>
            </w:tcBorders>
            <w:shd w:val="clear" w:color="000000" w:fill="FFFFFF"/>
            <w:hideMark/>
            <w:tcPrChange w:id="156" w:author="Author">
              <w:tcPr>
                <w:tcW w:w="1559" w:type="dxa"/>
                <w:tcBorders>
                  <w:top w:val="single" w:sz="4" w:space="0" w:color="auto"/>
                  <w:left w:val="single" w:sz="4" w:space="0" w:color="auto"/>
                  <w:bottom w:val="single" w:sz="4" w:space="0" w:color="auto"/>
                  <w:right w:val="single" w:sz="4" w:space="0" w:color="auto"/>
                </w:tcBorders>
                <w:shd w:val="clear" w:color="000000" w:fill="FFFFFF"/>
                <w:hideMark/>
              </w:tcPr>
            </w:tcPrChange>
          </w:tcPr>
          <w:p w14:paraId="6F0AB7A2" w14:textId="77777777" w:rsidR="002B2509" w:rsidRPr="00F55468" w:rsidRDefault="002B2509" w:rsidP="00F5546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C0020 to C0170/R0050</w:t>
            </w:r>
          </w:p>
          <w:p w14:paraId="0933BE50" w14:textId="77777777" w:rsidR="002B2509" w:rsidRPr="00F55468" w:rsidRDefault="002B2509" w:rsidP="00F55468">
            <w:pPr>
              <w:spacing w:after="0" w:line="240" w:lineRule="auto"/>
              <w:rPr>
                <w:rFonts w:ascii="Times New Roman" w:hAnsi="Times New Roman" w:cs="Times New Roman"/>
                <w:sz w:val="20"/>
                <w:szCs w:val="20"/>
              </w:rPr>
            </w:pPr>
          </w:p>
        </w:tc>
        <w:tc>
          <w:tcPr>
            <w:tcW w:w="2409" w:type="dxa"/>
            <w:tcBorders>
              <w:top w:val="single" w:sz="4" w:space="0" w:color="auto"/>
              <w:left w:val="nil"/>
              <w:bottom w:val="single" w:sz="4" w:space="0" w:color="auto"/>
              <w:right w:val="single" w:sz="4" w:space="0" w:color="auto"/>
            </w:tcBorders>
            <w:shd w:val="clear" w:color="000000" w:fill="FFFFFF"/>
            <w:hideMark/>
            <w:tcPrChange w:id="157" w:author="Author">
              <w:tcPr>
                <w:tcW w:w="2835" w:type="dxa"/>
                <w:tcBorders>
                  <w:top w:val="single" w:sz="4" w:space="0" w:color="auto"/>
                  <w:left w:val="nil"/>
                  <w:bottom w:val="single" w:sz="4" w:space="0" w:color="auto"/>
                  <w:right w:val="single" w:sz="4" w:space="0" w:color="auto"/>
                </w:tcBorders>
                <w:shd w:val="clear" w:color="000000" w:fill="FFFFFF"/>
                <w:hideMark/>
              </w:tcPr>
            </w:tcPrChange>
          </w:tcPr>
          <w:p w14:paraId="2118AB4D" w14:textId="77777777" w:rsidR="002B2509" w:rsidRPr="00F55468" w:rsidRDefault="002B2509" w:rsidP="00F55468">
            <w:pPr>
              <w:spacing w:after="0" w:line="240" w:lineRule="auto"/>
              <w:rPr>
                <w:rFonts w:ascii="Times New Roman" w:hAnsi="Times New Roman" w:cs="Times New Roman"/>
                <w:sz w:val="20"/>
                <w:szCs w:val="20"/>
              </w:rPr>
            </w:pPr>
            <w:r w:rsidRPr="00F55468">
              <w:rPr>
                <w:rFonts w:ascii="Times New Roman" w:hAnsi="Times New Roman" w:cs="Times New Roman"/>
                <w:sz w:val="20"/>
                <w:szCs w:val="20"/>
              </w:rPr>
              <w:t>Total Recoverables from reinsurance/SPV and Finite Re after the adjustment for expected losses due to counterparty default associated to TP as a whole</w:t>
            </w:r>
          </w:p>
        </w:tc>
        <w:tc>
          <w:tcPr>
            <w:tcW w:w="4536" w:type="dxa"/>
            <w:tcBorders>
              <w:top w:val="single" w:sz="4" w:space="0" w:color="auto"/>
              <w:left w:val="nil"/>
              <w:bottom w:val="single" w:sz="4" w:space="0" w:color="auto"/>
              <w:right w:val="single" w:sz="4" w:space="0" w:color="auto"/>
            </w:tcBorders>
            <w:shd w:val="clear" w:color="000000" w:fill="FFFFFF"/>
            <w:hideMark/>
            <w:tcPrChange w:id="158" w:author="Author">
              <w:tcPr>
                <w:tcW w:w="4820" w:type="dxa"/>
                <w:tcBorders>
                  <w:top w:val="single" w:sz="4" w:space="0" w:color="auto"/>
                  <w:left w:val="nil"/>
                  <w:bottom w:val="single" w:sz="4" w:space="0" w:color="auto"/>
                  <w:right w:val="single" w:sz="4" w:space="0" w:color="auto"/>
                </w:tcBorders>
                <w:shd w:val="clear" w:color="000000" w:fill="FFFFFF"/>
                <w:hideMark/>
              </w:tcPr>
            </w:tcPrChange>
          </w:tcPr>
          <w:p w14:paraId="4A707134" w14:textId="77777777" w:rsidR="002B2509" w:rsidRPr="00F55468" w:rsidRDefault="002B2509" w:rsidP="00F5546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The a</w:t>
            </w:r>
            <w:r w:rsidRPr="00F55468">
              <w:rPr>
                <w:rFonts w:ascii="Times New Roman" w:hAnsi="Times New Roman" w:cs="Times New Roman"/>
                <w:sz w:val="20"/>
                <w:szCs w:val="20"/>
              </w:rPr>
              <w:t>mount of recoverable</w:t>
            </w:r>
            <w:r w:rsidRPr="005A6F5F">
              <w:rPr>
                <w:rFonts w:ascii="Times New Roman" w:hAnsi="Times New Roman" w:cs="Times New Roman"/>
                <w:sz w:val="20"/>
                <w:szCs w:val="20"/>
              </w:rPr>
              <w:t>s</w:t>
            </w:r>
            <w:r w:rsidRPr="00F55468">
              <w:rPr>
                <w:rFonts w:ascii="Times New Roman" w:hAnsi="Times New Roman" w:cs="Times New Roman"/>
                <w:sz w:val="20"/>
                <w:szCs w:val="20"/>
              </w:rPr>
              <w:t xml:space="preserve"> from reinsurance/SPV and Finite Re after the adjustment for expected losses due to counterparty default of technical provisions calculated as a whole per each LoB </w:t>
            </w:r>
            <w:r w:rsidRPr="00F55468">
              <w:rPr>
                <w:rFonts w:ascii="Times New Roman" w:hAnsi="Times New Roman" w:cs="Times New Roman"/>
                <w:sz w:val="20"/>
                <w:szCs w:val="20"/>
              </w:rPr>
              <w:br/>
            </w:r>
          </w:p>
        </w:tc>
      </w:tr>
      <w:tr w:rsidR="002B2509" w:rsidRPr="005A6F5F" w14:paraId="151C6A43" w14:textId="77777777" w:rsidTr="0048321E">
        <w:trPr>
          <w:trHeight w:val="1550"/>
          <w:trPrChange w:id="159" w:author="Author">
            <w:trPr>
              <w:trHeight w:val="1550"/>
            </w:trPr>
          </w:trPrChange>
        </w:trPr>
        <w:tc>
          <w:tcPr>
            <w:tcW w:w="1985" w:type="dxa"/>
            <w:tcBorders>
              <w:top w:val="single" w:sz="4" w:space="0" w:color="auto"/>
              <w:left w:val="single" w:sz="4" w:space="0" w:color="auto"/>
              <w:bottom w:val="single" w:sz="4" w:space="0" w:color="auto"/>
              <w:right w:val="single" w:sz="4" w:space="0" w:color="auto"/>
            </w:tcBorders>
            <w:shd w:val="clear" w:color="000000" w:fill="FFFFFF"/>
            <w:hideMark/>
            <w:tcPrChange w:id="160" w:author="Author">
              <w:tcPr>
                <w:tcW w:w="1559" w:type="dxa"/>
                <w:tcBorders>
                  <w:top w:val="single" w:sz="4" w:space="0" w:color="auto"/>
                  <w:left w:val="single" w:sz="4" w:space="0" w:color="auto"/>
                  <w:bottom w:val="single" w:sz="4" w:space="0" w:color="auto"/>
                  <w:right w:val="single" w:sz="4" w:space="0" w:color="auto"/>
                </w:tcBorders>
                <w:shd w:val="clear" w:color="000000" w:fill="FFFFFF"/>
                <w:hideMark/>
              </w:tcPr>
            </w:tcPrChange>
          </w:tcPr>
          <w:p w14:paraId="474B9DE1" w14:textId="77777777" w:rsidR="002B2509" w:rsidRPr="005A6F5F" w:rsidRDefault="002B2509" w:rsidP="002B2509">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C0180/R0050</w:t>
            </w:r>
          </w:p>
          <w:p w14:paraId="3AF4AA03" w14:textId="77777777" w:rsidR="002B2509" w:rsidRPr="005A6F5F" w:rsidRDefault="002B2509" w:rsidP="002B2509">
            <w:pPr>
              <w:spacing w:after="0" w:line="240" w:lineRule="auto"/>
              <w:rPr>
                <w:rFonts w:ascii="Times New Roman" w:hAnsi="Times New Roman" w:cs="Times New Roman"/>
                <w:sz w:val="20"/>
                <w:szCs w:val="20"/>
              </w:rPr>
            </w:pPr>
          </w:p>
        </w:tc>
        <w:tc>
          <w:tcPr>
            <w:tcW w:w="2409" w:type="dxa"/>
            <w:tcBorders>
              <w:top w:val="single" w:sz="4" w:space="0" w:color="auto"/>
              <w:left w:val="nil"/>
              <w:bottom w:val="single" w:sz="4" w:space="0" w:color="auto"/>
              <w:right w:val="single" w:sz="4" w:space="0" w:color="auto"/>
            </w:tcBorders>
            <w:shd w:val="clear" w:color="000000" w:fill="FFFFFF"/>
            <w:hideMark/>
            <w:tcPrChange w:id="161" w:author="Author">
              <w:tcPr>
                <w:tcW w:w="2835" w:type="dxa"/>
                <w:tcBorders>
                  <w:top w:val="single" w:sz="4" w:space="0" w:color="auto"/>
                  <w:left w:val="nil"/>
                  <w:bottom w:val="single" w:sz="4" w:space="0" w:color="auto"/>
                  <w:right w:val="single" w:sz="4" w:space="0" w:color="auto"/>
                </w:tcBorders>
                <w:shd w:val="clear" w:color="000000" w:fill="FFFFFF"/>
                <w:hideMark/>
              </w:tcPr>
            </w:tcPrChange>
          </w:tcPr>
          <w:p w14:paraId="572B16CC" w14:textId="77777777" w:rsidR="002B2509" w:rsidRPr="005A6F5F" w:rsidRDefault="002B2509" w:rsidP="002B2509">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Total Recoverables from reinsurance/SPV and Finite Re after the adjustment for expected losses due to counterparty default associated to TP as a whole</w:t>
            </w:r>
          </w:p>
        </w:tc>
        <w:tc>
          <w:tcPr>
            <w:tcW w:w="4536" w:type="dxa"/>
            <w:tcBorders>
              <w:top w:val="single" w:sz="4" w:space="0" w:color="auto"/>
              <w:left w:val="nil"/>
              <w:bottom w:val="single" w:sz="4" w:space="0" w:color="auto"/>
              <w:right w:val="single" w:sz="4" w:space="0" w:color="auto"/>
            </w:tcBorders>
            <w:shd w:val="clear" w:color="000000" w:fill="FFFFFF"/>
            <w:hideMark/>
            <w:tcPrChange w:id="162" w:author="Author">
              <w:tcPr>
                <w:tcW w:w="4820" w:type="dxa"/>
                <w:tcBorders>
                  <w:top w:val="single" w:sz="4" w:space="0" w:color="auto"/>
                  <w:left w:val="nil"/>
                  <w:bottom w:val="single" w:sz="4" w:space="0" w:color="auto"/>
                  <w:right w:val="single" w:sz="4" w:space="0" w:color="auto"/>
                </w:tcBorders>
                <w:shd w:val="clear" w:color="000000" w:fill="FFFFFF"/>
                <w:hideMark/>
              </w:tcPr>
            </w:tcPrChange>
          </w:tcPr>
          <w:p w14:paraId="2B16648E" w14:textId="7CBE775D" w:rsidR="002B2509" w:rsidRPr="005A6F5F" w:rsidRDefault="002B2509">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 xml:space="preserve">The total amount, for all lines of business, of recoverables from reinsurance/SPV and Finite Re after the adjustment for expected losses due to counterparty default of technical provisions calculated as a whole per each LoB </w:t>
            </w:r>
          </w:p>
        </w:tc>
      </w:tr>
    </w:tbl>
    <w:tbl>
      <w:tblPr>
        <w:tblStyle w:val="TableGrid"/>
        <w:tblW w:w="8964" w:type="dxa"/>
        <w:tblInd w:w="216" w:type="dxa"/>
        <w:tblLayout w:type="fixed"/>
        <w:tblLook w:val="04A0" w:firstRow="1" w:lastRow="0" w:firstColumn="1" w:lastColumn="0" w:noHBand="0" w:noVBand="1"/>
        <w:tblPrChange w:id="163" w:author="Author">
          <w:tblPr>
            <w:tblStyle w:val="TableGrid"/>
            <w:tblW w:w="9248" w:type="dxa"/>
            <w:tblInd w:w="216" w:type="dxa"/>
            <w:tblLayout w:type="fixed"/>
            <w:tblLook w:val="04A0" w:firstRow="1" w:lastRow="0" w:firstColumn="1" w:lastColumn="0" w:noHBand="0" w:noVBand="1"/>
          </w:tblPr>
        </w:tblPrChange>
      </w:tblPr>
      <w:tblGrid>
        <w:gridCol w:w="2019"/>
        <w:gridCol w:w="2409"/>
        <w:gridCol w:w="4536"/>
        <w:tblGridChange w:id="164">
          <w:tblGrid>
            <w:gridCol w:w="1593"/>
            <w:gridCol w:w="2835"/>
            <w:gridCol w:w="4820"/>
          </w:tblGrid>
        </w:tblGridChange>
      </w:tblGrid>
      <w:tr w:rsidR="00FA3B54" w:rsidRPr="005A6F5F" w14:paraId="1051ADC9" w14:textId="77777777" w:rsidTr="0048321E">
        <w:trPr>
          <w:trHeight w:val="363"/>
          <w:trPrChange w:id="165" w:author="Author">
            <w:trPr>
              <w:trHeight w:val="363"/>
            </w:trPr>
          </w:trPrChange>
        </w:trPr>
        <w:tc>
          <w:tcPr>
            <w:tcW w:w="8964" w:type="dxa"/>
            <w:gridSpan w:val="3"/>
            <w:tcBorders>
              <w:top w:val="nil"/>
              <w:left w:val="nil"/>
              <w:bottom w:val="nil"/>
              <w:right w:val="nil"/>
            </w:tcBorders>
            <w:hideMark/>
            <w:tcPrChange w:id="166" w:author="Author">
              <w:tcPr>
                <w:tcW w:w="9248" w:type="dxa"/>
                <w:gridSpan w:val="3"/>
                <w:tcBorders>
                  <w:top w:val="nil"/>
                  <w:left w:val="nil"/>
                  <w:bottom w:val="nil"/>
                  <w:right w:val="nil"/>
                </w:tcBorders>
                <w:hideMark/>
              </w:tcPr>
            </w:tcPrChange>
          </w:tcPr>
          <w:p w14:paraId="74E50084" w14:textId="77777777" w:rsidR="00FA3B54" w:rsidRPr="005A6F5F" w:rsidRDefault="00FA3B54">
            <w:pPr>
              <w:rPr>
                <w:rFonts w:ascii="Times New Roman" w:hAnsi="Times New Roman" w:cs="Times New Roman"/>
                <w:b/>
                <w:bCs/>
                <w:i/>
                <w:iCs/>
                <w:sz w:val="20"/>
                <w:szCs w:val="20"/>
              </w:rPr>
            </w:pPr>
            <w:r w:rsidRPr="005A6F5F">
              <w:rPr>
                <w:rFonts w:ascii="Times New Roman" w:hAnsi="Times New Roman" w:cs="Times New Roman"/>
                <w:b/>
                <w:bCs/>
                <w:sz w:val="20"/>
                <w:szCs w:val="20"/>
              </w:rPr>
              <w:t> </w:t>
            </w:r>
            <w:r w:rsidRPr="005A6F5F">
              <w:rPr>
                <w:rFonts w:ascii="Times New Roman" w:hAnsi="Times New Roman" w:cs="Times New Roman"/>
                <w:b/>
                <w:bCs/>
                <w:i/>
                <w:iCs/>
                <w:sz w:val="20"/>
                <w:szCs w:val="20"/>
              </w:rPr>
              <w:t>Technical provisions calculated as a sum of a best estimate and a risk margin - Best estimate</w:t>
            </w:r>
          </w:p>
        </w:tc>
      </w:tr>
      <w:tr w:rsidR="00E96069" w:rsidRPr="005A6F5F" w14:paraId="1EC08EAA" w14:textId="77777777" w:rsidTr="0048321E">
        <w:trPr>
          <w:trHeight w:val="1080"/>
          <w:trPrChange w:id="167" w:author="Author">
            <w:trPr>
              <w:trHeight w:val="1080"/>
            </w:trPr>
          </w:trPrChange>
        </w:trPr>
        <w:tc>
          <w:tcPr>
            <w:tcW w:w="2019" w:type="dxa"/>
            <w:hideMark/>
            <w:tcPrChange w:id="168" w:author="Author">
              <w:tcPr>
                <w:tcW w:w="1593" w:type="dxa"/>
                <w:hideMark/>
              </w:tcPr>
            </w:tcPrChange>
          </w:tcPr>
          <w:p w14:paraId="2884A5CD" w14:textId="05299DC0" w:rsidR="00FA3B54" w:rsidRPr="005A6F5F" w:rsidRDefault="00FA3B54" w:rsidP="008674C6">
            <w:pPr>
              <w:rPr>
                <w:rFonts w:ascii="Times New Roman" w:hAnsi="Times New Roman" w:cs="Times New Roman"/>
                <w:sz w:val="20"/>
                <w:szCs w:val="20"/>
              </w:rPr>
            </w:pPr>
            <w:r w:rsidRPr="005A6F5F">
              <w:rPr>
                <w:rFonts w:ascii="Times New Roman" w:hAnsi="Times New Roman" w:cs="Times New Roman"/>
                <w:sz w:val="20"/>
                <w:szCs w:val="20"/>
              </w:rPr>
              <w:t>C0020 to C0170/R00</w:t>
            </w:r>
            <w:r w:rsidR="002B2509" w:rsidRPr="005A6F5F">
              <w:rPr>
                <w:rFonts w:ascii="Times New Roman" w:hAnsi="Times New Roman" w:cs="Times New Roman"/>
                <w:sz w:val="20"/>
                <w:szCs w:val="20"/>
              </w:rPr>
              <w:t>6</w:t>
            </w:r>
            <w:r w:rsidRPr="005A6F5F">
              <w:rPr>
                <w:rFonts w:ascii="Times New Roman" w:hAnsi="Times New Roman" w:cs="Times New Roman"/>
                <w:sz w:val="20"/>
                <w:szCs w:val="20"/>
              </w:rPr>
              <w:t>0</w:t>
            </w:r>
          </w:p>
          <w:p w14:paraId="03D982A4" w14:textId="77777777" w:rsidR="00E96069" w:rsidRPr="005A6F5F" w:rsidRDefault="00FA3B54" w:rsidP="008674C6">
            <w:pPr>
              <w:rPr>
                <w:rFonts w:ascii="Times New Roman" w:hAnsi="Times New Roman" w:cs="Times New Roman"/>
                <w:sz w:val="20"/>
                <w:szCs w:val="20"/>
              </w:rPr>
            </w:pPr>
            <w:r w:rsidRPr="005A6F5F">
              <w:rPr>
                <w:rFonts w:ascii="Times New Roman" w:hAnsi="Times New Roman" w:cs="Times New Roman"/>
                <w:sz w:val="20"/>
                <w:szCs w:val="20"/>
              </w:rPr>
              <w:t>(</w:t>
            </w:r>
            <w:r w:rsidR="00E96069" w:rsidRPr="005A6F5F">
              <w:rPr>
                <w:rFonts w:ascii="Times New Roman" w:hAnsi="Times New Roman" w:cs="Times New Roman"/>
                <w:sz w:val="20"/>
                <w:szCs w:val="20"/>
              </w:rPr>
              <w:t>A5A-</w:t>
            </w:r>
            <w:r w:rsidR="008674C6" w:rsidRPr="005A6F5F">
              <w:rPr>
                <w:rFonts w:ascii="Times New Roman" w:hAnsi="Times New Roman" w:cs="Times New Roman"/>
                <w:sz w:val="20"/>
                <w:szCs w:val="20"/>
              </w:rPr>
              <w:t>P5A</w:t>
            </w:r>
            <w:r w:rsidRPr="005A6F5F">
              <w:rPr>
                <w:rFonts w:ascii="Times New Roman" w:hAnsi="Times New Roman" w:cs="Times New Roman"/>
                <w:sz w:val="20"/>
                <w:szCs w:val="20"/>
              </w:rPr>
              <w:t>)</w:t>
            </w:r>
          </w:p>
        </w:tc>
        <w:tc>
          <w:tcPr>
            <w:tcW w:w="2409" w:type="dxa"/>
            <w:hideMark/>
            <w:tcPrChange w:id="169" w:author="Author">
              <w:tcPr>
                <w:tcW w:w="2835" w:type="dxa"/>
                <w:hideMark/>
              </w:tcPr>
            </w:tcPrChange>
          </w:tcPr>
          <w:p w14:paraId="4A7586E6" w14:textId="77777777" w:rsidR="00E96069" w:rsidRPr="005A6F5F" w:rsidRDefault="001F583F" w:rsidP="00F276D2">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E96069" w:rsidRPr="005A6F5F">
              <w:rPr>
                <w:rFonts w:ascii="Times New Roman" w:hAnsi="Times New Roman" w:cs="Times New Roman"/>
                <w:sz w:val="20"/>
                <w:szCs w:val="20"/>
              </w:rPr>
              <w:t>Premium provisions, Gross</w:t>
            </w:r>
            <w:r w:rsidR="00AA2515" w:rsidRPr="005A6F5F">
              <w:rPr>
                <w:rFonts w:ascii="Times New Roman" w:hAnsi="Times New Roman" w:cs="Times New Roman"/>
                <w:sz w:val="20"/>
                <w:szCs w:val="20"/>
              </w:rPr>
              <w:t>, total</w:t>
            </w:r>
          </w:p>
        </w:tc>
        <w:tc>
          <w:tcPr>
            <w:tcW w:w="4536" w:type="dxa"/>
            <w:hideMark/>
            <w:tcPrChange w:id="170" w:author="Author">
              <w:tcPr>
                <w:tcW w:w="4820" w:type="dxa"/>
                <w:hideMark/>
              </w:tcPr>
            </w:tcPrChange>
          </w:tcPr>
          <w:p w14:paraId="2EF0EBE9" w14:textId="5C48FEE4" w:rsidR="00FA3B54" w:rsidRPr="00F55468" w:rsidRDefault="00E96069" w:rsidP="00FA3B54">
            <w:pPr>
              <w:rPr>
                <w:rFonts w:ascii="Times New Roman" w:hAnsi="Times New Roman" w:cs="Times New Roman"/>
                <w:sz w:val="20"/>
                <w:szCs w:val="20"/>
                <w:highlight w:val="cyan"/>
              </w:rPr>
            </w:pPr>
            <w:r w:rsidRPr="005A6F5F">
              <w:rPr>
                <w:rFonts w:ascii="Times New Roman" w:hAnsi="Times New Roman" w:cs="Times New Roman"/>
                <w:sz w:val="20"/>
                <w:szCs w:val="20"/>
              </w:rPr>
              <w:t>The amount of best estimate for premium provisions, gross of the amounts recoverable from reinsurance contracts</w:t>
            </w:r>
            <w:r w:rsidR="00577DC5" w:rsidRPr="005A6F5F">
              <w:rPr>
                <w:rFonts w:ascii="Times New Roman" w:hAnsi="Times New Roman" w:cs="Times New Roman"/>
                <w:sz w:val="20"/>
                <w:szCs w:val="20"/>
              </w:rPr>
              <w:t>,</w:t>
            </w:r>
            <w:r w:rsidRPr="005A6F5F">
              <w:rPr>
                <w:rFonts w:ascii="Times New Roman" w:hAnsi="Times New Roman" w:cs="Times New Roman"/>
                <w:sz w:val="20"/>
                <w:szCs w:val="20"/>
              </w:rPr>
              <w:t xml:space="preserve"> special purpose vehicles</w:t>
            </w:r>
            <w:r w:rsidR="00577DC5" w:rsidRPr="005A6F5F">
              <w:rPr>
                <w:rFonts w:ascii="Times New Roman" w:hAnsi="Times New Roman" w:cs="Times New Roman"/>
                <w:sz w:val="20"/>
                <w:szCs w:val="20"/>
              </w:rPr>
              <w:t xml:space="preserve"> and finite reinsurance</w:t>
            </w:r>
            <w:r w:rsidRPr="005A6F5F">
              <w:rPr>
                <w:rFonts w:ascii="Times New Roman" w:hAnsi="Times New Roman" w:cs="Times New Roman"/>
                <w:sz w:val="20"/>
                <w:szCs w:val="20"/>
              </w:rPr>
              <w:t>, for each line of business</w:t>
            </w:r>
            <w:r w:rsidR="00B77F8C" w:rsidRPr="005A6F5F">
              <w:rPr>
                <w:rFonts w:ascii="Times New Roman" w:hAnsi="Times New Roman" w:cs="Times New Roman"/>
                <w:sz w:val="20"/>
                <w:szCs w:val="20"/>
              </w:rPr>
              <w:t xml:space="preserve"> regar</w:t>
            </w:r>
            <w:r w:rsidR="00AE33B3" w:rsidRPr="005A6F5F">
              <w:rPr>
                <w:rFonts w:ascii="Times New Roman" w:hAnsi="Times New Roman" w:cs="Times New Roman"/>
                <w:sz w:val="20"/>
                <w:szCs w:val="20"/>
              </w:rPr>
              <w:t>d</w:t>
            </w:r>
            <w:r w:rsidR="00B77F8C" w:rsidRPr="005A6F5F">
              <w:rPr>
                <w:rFonts w:ascii="Times New Roman" w:hAnsi="Times New Roman" w:cs="Times New Roman"/>
                <w:sz w:val="20"/>
                <w:szCs w:val="20"/>
              </w:rPr>
              <w:t>ing direct and accepted business</w:t>
            </w:r>
            <w:r w:rsidR="00FA3B54" w:rsidRPr="005A6F5F">
              <w:rPr>
                <w:rFonts w:ascii="Times New Roman" w:hAnsi="Times New Roman" w:cs="Times New Roman"/>
                <w:sz w:val="20"/>
                <w:szCs w:val="20"/>
              </w:rPr>
              <w:t>.</w:t>
            </w:r>
          </w:p>
          <w:p w14:paraId="6B9719AA" w14:textId="32ADF11D" w:rsidR="00FA3B54" w:rsidRPr="005A6F5F" w:rsidRDefault="00FA3B54" w:rsidP="00FA3B54">
            <w:pPr>
              <w:rPr>
                <w:rFonts w:ascii="Times New Roman" w:hAnsi="Times New Roman" w:cs="Times New Roman"/>
                <w:sz w:val="20"/>
                <w:szCs w:val="20"/>
              </w:rPr>
            </w:pPr>
          </w:p>
        </w:tc>
      </w:tr>
      <w:tr w:rsidR="00B77F8C" w:rsidRPr="001C5ED3" w14:paraId="24E652DE" w14:textId="77777777" w:rsidTr="0048321E">
        <w:trPr>
          <w:trHeight w:val="1214"/>
          <w:trPrChange w:id="171" w:author="Author">
            <w:trPr>
              <w:trHeight w:val="1214"/>
            </w:trPr>
          </w:trPrChange>
        </w:trPr>
        <w:tc>
          <w:tcPr>
            <w:tcW w:w="2019" w:type="dxa"/>
            <w:tcPrChange w:id="172" w:author="Author">
              <w:tcPr>
                <w:tcW w:w="1593" w:type="dxa"/>
              </w:tcPr>
            </w:tcPrChange>
          </w:tcPr>
          <w:p w14:paraId="5C2DC5A1" w14:textId="5607A2FA" w:rsidR="00FA3B54" w:rsidRPr="005A6F5F" w:rsidRDefault="00FA3B54">
            <w:pPr>
              <w:rPr>
                <w:rFonts w:ascii="Times New Roman" w:hAnsi="Times New Roman" w:cs="Times New Roman"/>
                <w:sz w:val="20"/>
                <w:szCs w:val="20"/>
              </w:rPr>
            </w:pPr>
            <w:r w:rsidRPr="005A6F5F">
              <w:rPr>
                <w:rFonts w:ascii="Times New Roman" w:hAnsi="Times New Roman" w:cs="Times New Roman"/>
                <w:sz w:val="20"/>
                <w:szCs w:val="20"/>
              </w:rPr>
              <w:t>C0180/R00</w:t>
            </w:r>
            <w:r w:rsidR="002B2509" w:rsidRPr="005A6F5F">
              <w:rPr>
                <w:rFonts w:ascii="Times New Roman" w:hAnsi="Times New Roman" w:cs="Times New Roman"/>
                <w:sz w:val="20"/>
                <w:szCs w:val="20"/>
              </w:rPr>
              <w:t>6</w:t>
            </w:r>
            <w:r w:rsidRPr="005A6F5F">
              <w:rPr>
                <w:rFonts w:ascii="Times New Roman" w:hAnsi="Times New Roman" w:cs="Times New Roman"/>
                <w:sz w:val="20"/>
                <w:szCs w:val="20"/>
              </w:rPr>
              <w:t>0</w:t>
            </w:r>
          </w:p>
          <w:p w14:paraId="6303A254" w14:textId="77777777" w:rsidR="00B77F8C" w:rsidRPr="005A6F5F" w:rsidRDefault="00FA3B54">
            <w:pPr>
              <w:rPr>
                <w:rFonts w:ascii="Times New Roman" w:hAnsi="Times New Roman" w:cs="Times New Roman"/>
                <w:sz w:val="20"/>
                <w:szCs w:val="20"/>
              </w:rPr>
            </w:pPr>
            <w:r w:rsidRPr="005A6F5F">
              <w:rPr>
                <w:rFonts w:ascii="Times New Roman" w:hAnsi="Times New Roman" w:cs="Times New Roman"/>
                <w:sz w:val="20"/>
                <w:szCs w:val="20"/>
              </w:rPr>
              <w:t>(</w:t>
            </w:r>
            <w:r w:rsidR="00B77F8C" w:rsidRPr="005A6F5F">
              <w:rPr>
                <w:rFonts w:ascii="Times New Roman" w:hAnsi="Times New Roman" w:cs="Times New Roman"/>
                <w:sz w:val="20"/>
                <w:szCs w:val="20"/>
              </w:rPr>
              <w:t>Q5A</w:t>
            </w:r>
            <w:r w:rsidRPr="005A6F5F">
              <w:rPr>
                <w:rFonts w:ascii="Times New Roman" w:hAnsi="Times New Roman" w:cs="Times New Roman"/>
                <w:sz w:val="20"/>
                <w:szCs w:val="20"/>
              </w:rPr>
              <w:t>)</w:t>
            </w:r>
          </w:p>
        </w:tc>
        <w:tc>
          <w:tcPr>
            <w:tcW w:w="2409" w:type="dxa"/>
            <w:tcPrChange w:id="173" w:author="Author">
              <w:tcPr>
                <w:tcW w:w="2835" w:type="dxa"/>
              </w:tcPr>
            </w:tcPrChange>
          </w:tcPr>
          <w:p w14:paraId="1D775F7D" w14:textId="77777777" w:rsidR="00B77F8C" w:rsidRPr="005A6F5F" w:rsidRDefault="00B77F8C">
            <w:pPr>
              <w:rPr>
                <w:rFonts w:ascii="Times New Roman" w:hAnsi="Times New Roman" w:cs="Times New Roman"/>
                <w:sz w:val="20"/>
                <w:szCs w:val="20"/>
              </w:rPr>
            </w:pPr>
            <w:r w:rsidRPr="005A6F5F">
              <w:rPr>
                <w:rFonts w:ascii="Times New Roman" w:hAnsi="Times New Roman" w:cs="Times New Roman"/>
                <w:sz w:val="20"/>
                <w:szCs w:val="20"/>
              </w:rPr>
              <w:t xml:space="preserve">Total Non-Life obligations, </w:t>
            </w:r>
            <w:r w:rsidR="00AE33B3" w:rsidRPr="005A6F5F">
              <w:rPr>
                <w:rFonts w:ascii="Times New Roman" w:hAnsi="Times New Roman" w:cs="Times New Roman"/>
                <w:sz w:val="20"/>
                <w:szCs w:val="20"/>
              </w:rPr>
              <w:t>Best Estimate of Premium provisions, Gross</w:t>
            </w:r>
            <w:r w:rsidRPr="005A6F5F">
              <w:rPr>
                <w:rFonts w:ascii="Times New Roman" w:hAnsi="Times New Roman" w:cs="Times New Roman"/>
                <w:sz w:val="20"/>
                <w:szCs w:val="20"/>
              </w:rPr>
              <w:t>, total</w:t>
            </w:r>
          </w:p>
        </w:tc>
        <w:tc>
          <w:tcPr>
            <w:tcW w:w="4536" w:type="dxa"/>
            <w:tcPrChange w:id="174" w:author="Author">
              <w:tcPr>
                <w:tcW w:w="4820" w:type="dxa"/>
              </w:tcPr>
            </w:tcPrChange>
          </w:tcPr>
          <w:p w14:paraId="7BAFDE0B" w14:textId="0D708450" w:rsidR="00B77F8C" w:rsidRPr="00F55468" w:rsidDel="00B5777D" w:rsidRDefault="00AE33B3" w:rsidP="00E62404">
            <w:pPr>
              <w:rPr>
                <w:rFonts w:ascii="Times New Roman" w:hAnsi="Times New Roman" w:cs="Times New Roman"/>
                <w:sz w:val="20"/>
                <w:szCs w:val="20"/>
              </w:rPr>
            </w:pPr>
            <w:r w:rsidRPr="005A6F5F">
              <w:rPr>
                <w:rFonts w:ascii="Times New Roman" w:hAnsi="Times New Roman" w:cs="Times New Roman"/>
                <w:sz w:val="20"/>
                <w:szCs w:val="20"/>
              </w:rPr>
              <w:t>The</w:t>
            </w:r>
            <w:r w:rsidR="00865EBA" w:rsidRPr="005A6F5F">
              <w:rPr>
                <w:rFonts w:ascii="Times New Roman" w:hAnsi="Times New Roman" w:cs="Times New Roman"/>
                <w:sz w:val="20"/>
                <w:szCs w:val="20"/>
              </w:rPr>
              <w:t xml:space="preserve"> total</w:t>
            </w:r>
            <w:r w:rsidRPr="005A6F5F">
              <w:rPr>
                <w:rFonts w:ascii="Times New Roman" w:hAnsi="Times New Roman" w:cs="Times New Roman"/>
                <w:sz w:val="20"/>
                <w:szCs w:val="20"/>
              </w:rPr>
              <w:t xml:space="preserve"> amount of best estimate for premium provisions, gross of the amounts recoverable from reinsurance contracts, special purpose vehicles and finite reinsurance</w:t>
            </w:r>
            <w:ins w:id="175" w:author="Author">
              <w:r w:rsidR="009B5F42" w:rsidRPr="005A6F5F">
                <w:rPr>
                  <w:rFonts w:ascii="Times New Roman" w:hAnsi="Times New Roman" w:cs="Times New Roman"/>
                  <w:sz w:val="20"/>
                  <w:szCs w:val="20"/>
                </w:rPr>
                <w:t xml:space="preserve"> regarding direct and accepted business</w:t>
              </w:r>
            </w:ins>
            <w:r w:rsidR="006D0D03">
              <w:rPr>
                <w:rFonts w:ascii="Times New Roman" w:hAnsi="Times New Roman" w:cs="Times New Roman"/>
                <w:sz w:val="20"/>
                <w:szCs w:val="20"/>
              </w:rPr>
              <w:t>.</w:t>
            </w:r>
          </w:p>
        </w:tc>
      </w:tr>
      <w:tr w:rsidR="00F079E7" w:rsidRPr="005A6F5F" w14:paraId="0FBD36E5" w14:textId="77777777" w:rsidTr="0048321E">
        <w:trPr>
          <w:trHeight w:val="1118"/>
          <w:trPrChange w:id="176" w:author="Author">
            <w:trPr>
              <w:trHeight w:val="1118"/>
            </w:trPr>
          </w:trPrChange>
        </w:trPr>
        <w:tc>
          <w:tcPr>
            <w:tcW w:w="2019" w:type="dxa"/>
            <w:hideMark/>
            <w:tcPrChange w:id="177" w:author="Author">
              <w:tcPr>
                <w:tcW w:w="1593" w:type="dxa"/>
                <w:hideMark/>
              </w:tcPr>
            </w:tcPrChange>
          </w:tcPr>
          <w:p w14:paraId="3305E6B1" w14:textId="56C876D6" w:rsidR="00E62404" w:rsidRPr="005A6F5F" w:rsidRDefault="002E3D96" w:rsidP="00E62404">
            <w:pPr>
              <w:rPr>
                <w:rFonts w:ascii="Times New Roman" w:hAnsi="Times New Roman" w:cs="Times New Roman"/>
                <w:sz w:val="20"/>
                <w:szCs w:val="20"/>
              </w:rPr>
            </w:pPr>
            <w:r w:rsidRPr="005A6F5F">
              <w:rPr>
                <w:rFonts w:ascii="Times New Roman" w:hAnsi="Times New Roman" w:cs="Times New Roman"/>
                <w:sz w:val="20"/>
                <w:szCs w:val="20"/>
              </w:rPr>
              <w:t>C0020 to C013</w:t>
            </w:r>
            <w:r w:rsidR="00E62404" w:rsidRPr="005A6F5F">
              <w:rPr>
                <w:rFonts w:ascii="Times New Roman" w:hAnsi="Times New Roman" w:cs="Times New Roman"/>
                <w:sz w:val="20"/>
                <w:szCs w:val="20"/>
              </w:rPr>
              <w:t>0/R00</w:t>
            </w:r>
            <w:r w:rsidR="002B2509" w:rsidRPr="005A6F5F">
              <w:rPr>
                <w:rFonts w:ascii="Times New Roman" w:hAnsi="Times New Roman" w:cs="Times New Roman"/>
                <w:sz w:val="20"/>
                <w:szCs w:val="20"/>
              </w:rPr>
              <w:t>7</w:t>
            </w:r>
            <w:r w:rsidR="00E62404" w:rsidRPr="005A6F5F">
              <w:rPr>
                <w:rFonts w:ascii="Times New Roman" w:hAnsi="Times New Roman" w:cs="Times New Roman"/>
                <w:sz w:val="20"/>
                <w:szCs w:val="20"/>
              </w:rPr>
              <w:t>0</w:t>
            </w:r>
          </w:p>
          <w:p w14:paraId="046FD831" w14:textId="77777777" w:rsidR="00F079E7" w:rsidRPr="005A6F5F" w:rsidRDefault="00E62404">
            <w:pPr>
              <w:rPr>
                <w:rFonts w:ascii="Times New Roman" w:hAnsi="Times New Roman" w:cs="Times New Roman"/>
                <w:sz w:val="20"/>
                <w:szCs w:val="20"/>
              </w:rPr>
            </w:pPr>
            <w:r w:rsidRPr="005A6F5F">
              <w:rPr>
                <w:rFonts w:ascii="Times New Roman" w:hAnsi="Times New Roman" w:cs="Times New Roman"/>
                <w:sz w:val="20"/>
                <w:szCs w:val="20"/>
              </w:rPr>
              <w:t>(</w:t>
            </w:r>
            <w:r w:rsidR="00F079E7" w:rsidRPr="005A6F5F">
              <w:rPr>
                <w:rFonts w:ascii="Times New Roman" w:hAnsi="Times New Roman" w:cs="Times New Roman"/>
                <w:sz w:val="20"/>
                <w:szCs w:val="20"/>
              </w:rPr>
              <w:t>A5-L5</w:t>
            </w:r>
            <w:r w:rsidRPr="005A6F5F">
              <w:rPr>
                <w:rFonts w:ascii="Times New Roman" w:hAnsi="Times New Roman" w:cs="Times New Roman"/>
                <w:sz w:val="20"/>
                <w:szCs w:val="20"/>
              </w:rPr>
              <w:t>)</w:t>
            </w:r>
          </w:p>
        </w:tc>
        <w:tc>
          <w:tcPr>
            <w:tcW w:w="2409" w:type="dxa"/>
            <w:hideMark/>
            <w:tcPrChange w:id="178" w:author="Author">
              <w:tcPr>
                <w:tcW w:w="2835" w:type="dxa"/>
                <w:hideMark/>
              </w:tcPr>
            </w:tcPrChange>
          </w:tcPr>
          <w:p w14:paraId="51C572A4" w14:textId="77777777" w:rsidR="00F079E7" w:rsidRPr="005A6F5F" w:rsidRDefault="00AA2515">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Premium provisions, Gross - direct business</w:t>
            </w:r>
          </w:p>
        </w:tc>
        <w:tc>
          <w:tcPr>
            <w:tcW w:w="4536" w:type="dxa"/>
            <w:hideMark/>
            <w:tcPrChange w:id="179" w:author="Author">
              <w:tcPr>
                <w:tcW w:w="4820" w:type="dxa"/>
                <w:hideMark/>
              </w:tcPr>
            </w:tcPrChange>
          </w:tcPr>
          <w:p w14:paraId="1ECBE92D" w14:textId="77777777" w:rsidR="00F079E7" w:rsidRPr="005A6F5F" w:rsidRDefault="00F079E7" w:rsidP="002E3D96">
            <w:pPr>
              <w:rPr>
                <w:rFonts w:ascii="Times New Roman" w:hAnsi="Times New Roman" w:cs="Times New Roman"/>
                <w:sz w:val="20"/>
                <w:szCs w:val="20"/>
              </w:rPr>
            </w:pPr>
            <w:r w:rsidRPr="005A6F5F">
              <w:rPr>
                <w:rFonts w:ascii="Times New Roman" w:hAnsi="Times New Roman" w:cs="Times New Roman"/>
                <w:sz w:val="20"/>
                <w:szCs w:val="20"/>
              </w:rPr>
              <w:t xml:space="preserve">The amount of best estimate for premium provisions, </w:t>
            </w:r>
            <w:r w:rsidR="002E3D96" w:rsidRPr="005A6F5F">
              <w:rPr>
                <w:rFonts w:ascii="Times New Roman" w:hAnsi="Times New Roman" w:cs="Times New Roman"/>
                <w:sz w:val="20"/>
                <w:szCs w:val="20"/>
              </w:rPr>
              <w:t xml:space="preserve">for the direct business, </w:t>
            </w:r>
            <w:r w:rsidRPr="005A6F5F">
              <w:rPr>
                <w:rFonts w:ascii="Times New Roman" w:hAnsi="Times New Roman" w:cs="Times New Roman"/>
                <w:sz w:val="20"/>
                <w:szCs w:val="20"/>
              </w:rPr>
              <w:t>gross</w:t>
            </w:r>
            <w:r w:rsidR="00AA2515" w:rsidRPr="005A6F5F">
              <w:rPr>
                <w:rFonts w:ascii="Times New Roman" w:hAnsi="Times New Roman" w:cs="Times New Roman"/>
                <w:sz w:val="20"/>
                <w:szCs w:val="20"/>
              </w:rPr>
              <w:t xml:space="preserve"> of the amounts recoverable from reinsurance contracts, special purpose vehicles and finite reinsurance</w:t>
            </w:r>
            <w:r w:rsidRPr="005A6F5F">
              <w:rPr>
                <w:rFonts w:ascii="Times New Roman" w:hAnsi="Times New Roman" w:cs="Times New Roman"/>
                <w:sz w:val="20"/>
                <w:szCs w:val="20"/>
              </w:rPr>
              <w:t>, for each line of business</w:t>
            </w:r>
            <w:r w:rsidR="00B5777D" w:rsidRPr="005A6F5F">
              <w:rPr>
                <w:rFonts w:ascii="Times New Roman" w:hAnsi="Times New Roman" w:cs="Times New Roman"/>
                <w:sz w:val="20"/>
                <w:szCs w:val="20"/>
              </w:rPr>
              <w:t>.</w:t>
            </w:r>
            <w:r w:rsidRPr="005A6F5F">
              <w:rPr>
                <w:rFonts w:ascii="Times New Roman" w:hAnsi="Times New Roman" w:cs="Times New Roman"/>
                <w:sz w:val="20"/>
                <w:szCs w:val="20"/>
              </w:rPr>
              <w:t xml:space="preserve"> </w:t>
            </w:r>
          </w:p>
        </w:tc>
      </w:tr>
      <w:tr w:rsidR="00865EBA" w:rsidRPr="005A6F5F" w14:paraId="313344E1" w14:textId="77777777" w:rsidTr="0048321E">
        <w:trPr>
          <w:trHeight w:val="1119"/>
          <w:trPrChange w:id="180" w:author="Author">
            <w:trPr>
              <w:trHeight w:val="1119"/>
            </w:trPr>
          </w:trPrChange>
        </w:trPr>
        <w:tc>
          <w:tcPr>
            <w:tcW w:w="2019" w:type="dxa"/>
            <w:tcPrChange w:id="181" w:author="Author">
              <w:tcPr>
                <w:tcW w:w="1593" w:type="dxa"/>
              </w:tcPr>
            </w:tcPrChange>
          </w:tcPr>
          <w:p w14:paraId="68EFB6F8" w14:textId="6383C7A2" w:rsidR="002E3D96" w:rsidRPr="005A6F5F" w:rsidRDefault="002E3D96" w:rsidP="00865EBA">
            <w:pPr>
              <w:rPr>
                <w:rFonts w:ascii="Times New Roman" w:hAnsi="Times New Roman" w:cs="Times New Roman"/>
                <w:sz w:val="20"/>
                <w:szCs w:val="20"/>
              </w:rPr>
            </w:pPr>
            <w:r w:rsidRPr="005A6F5F">
              <w:rPr>
                <w:rFonts w:ascii="Times New Roman" w:hAnsi="Times New Roman" w:cs="Times New Roman"/>
                <w:sz w:val="20"/>
                <w:szCs w:val="20"/>
              </w:rPr>
              <w:t>C0180/R00</w:t>
            </w:r>
            <w:r w:rsidR="002B2509" w:rsidRPr="005A6F5F">
              <w:rPr>
                <w:rFonts w:ascii="Times New Roman" w:hAnsi="Times New Roman" w:cs="Times New Roman"/>
                <w:sz w:val="20"/>
                <w:szCs w:val="20"/>
              </w:rPr>
              <w:t>7</w:t>
            </w:r>
            <w:r w:rsidRPr="005A6F5F">
              <w:rPr>
                <w:rFonts w:ascii="Times New Roman" w:hAnsi="Times New Roman" w:cs="Times New Roman"/>
                <w:sz w:val="20"/>
                <w:szCs w:val="20"/>
              </w:rPr>
              <w:t>0</w:t>
            </w:r>
          </w:p>
          <w:p w14:paraId="4F4B48BF" w14:textId="77777777" w:rsidR="00865EBA" w:rsidRPr="005A6F5F" w:rsidRDefault="002E3D96" w:rsidP="00865EBA">
            <w:pPr>
              <w:rPr>
                <w:rFonts w:ascii="Times New Roman" w:hAnsi="Times New Roman" w:cs="Times New Roman"/>
                <w:sz w:val="20"/>
                <w:szCs w:val="20"/>
              </w:rPr>
            </w:pPr>
            <w:r w:rsidRPr="005A6F5F">
              <w:rPr>
                <w:rFonts w:ascii="Times New Roman" w:hAnsi="Times New Roman" w:cs="Times New Roman"/>
                <w:sz w:val="20"/>
                <w:szCs w:val="20"/>
              </w:rPr>
              <w:t>(Q5)</w:t>
            </w:r>
          </w:p>
        </w:tc>
        <w:tc>
          <w:tcPr>
            <w:tcW w:w="2409" w:type="dxa"/>
            <w:tcPrChange w:id="182" w:author="Author">
              <w:tcPr>
                <w:tcW w:w="2835" w:type="dxa"/>
              </w:tcPr>
            </w:tcPrChange>
          </w:tcPr>
          <w:p w14:paraId="16329C82" w14:textId="77777777" w:rsidR="00865EBA" w:rsidRPr="005A6F5F" w:rsidRDefault="00865EBA" w:rsidP="00865EBA">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Gross, total direct business</w:t>
            </w:r>
          </w:p>
        </w:tc>
        <w:tc>
          <w:tcPr>
            <w:tcW w:w="4536" w:type="dxa"/>
            <w:tcPrChange w:id="183" w:author="Author">
              <w:tcPr>
                <w:tcW w:w="4820" w:type="dxa"/>
              </w:tcPr>
            </w:tcPrChange>
          </w:tcPr>
          <w:p w14:paraId="1E25F4F6" w14:textId="66FC7611" w:rsidR="00865EBA" w:rsidRPr="005A6F5F" w:rsidDel="00B5777D" w:rsidRDefault="00865EBA" w:rsidP="002E3D96">
            <w:pPr>
              <w:rPr>
                <w:rFonts w:ascii="Times New Roman" w:hAnsi="Times New Roman" w:cs="Times New Roman"/>
                <w:sz w:val="20"/>
                <w:szCs w:val="20"/>
              </w:rPr>
            </w:pPr>
            <w:r w:rsidRPr="005A6F5F">
              <w:rPr>
                <w:rFonts w:ascii="Times New Roman" w:hAnsi="Times New Roman" w:cs="Times New Roman"/>
                <w:sz w:val="20"/>
                <w:szCs w:val="20"/>
              </w:rPr>
              <w:t xml:space="preserve">The total amount of best estimate for premium provisions, </w:t>
            </w:r>
            <w:r w:rsidR="002E3D96" w:rsidRPr="005A6F5F">
              <w:rPr>
                <w:rFonts w:ascii="Times New Roman" w:hAnsi="Times New Roman" w:cs="Times New Roman"/>
                <w:sz w:val="20"/>
                <w:szCs w:val="20"/>
              </w:rPr>
              <w:t xml:space="preserve">for the </w:t>
            </w:r>
            <w:r w:rsidRPr="005A6F5F">
              <w:rPr>
                <w:rFonts w:ascii="Times New Roman" w:hAnsi="Times New Roman" w:cs="Times New Roman"/>
                <w:sz w:val="20"/>
                <w:szCs w:val="20"/>
              </w:rPr>
              <w:t>direct business, gross of the amounts recoverable from reinsurance contracts, special purpose vehicles and finite reinsurance</w:t>
            </w:r>
            <w:r w:rsidR="002E3D96" w:rsidRPr="005A6F5F">
              <w:rPr>
                <w:rFonts w:ascii="Times New Roman" w:hAnsi="Times New Roman" w:cs="Times New Roman"/>
                <w:sz w:val="20"/>
                <w:szCs w:val="20"/>
              </w:rPr>
              <w:t>.</w:t>
            </w:r>
            <w:r w:rsidRPr="005A6F5F">
              <w:rPr>
                <w:rFonts w:ascii="Times New Roman" w:hAnsi="Times New Roman" w:cs="Times New Roman"/>
                <w:sz w:val="20"/>
                <w:szCs w:val="20"/>
              </w:rPr>
              <w:t xml:space="preserve"> </w:t>
            </w:r>
          </w:p>
        </w:tc>
      </w:tr>
      <w:tr w:rsidR="00F079E7" w:rsidRPr="005A6F5F" w14:paraId="4CDE6EF4" w14:textId="77777777" w:rsidTr="0048321E">
        <w:trPr>
          <w:trHeight w:val="1399"/>
          <w:trPrChange w:id="184" w:author="Author">
            <w:trPr>
              <w:trHeight w:val="1399"/>
            </w:trPr>
          </w:trPrChange>
        </w:trPr>
        <w:tc>
          <w:tcPr>
            <w:tcW w:w="2019" w:type="dxa"/>
            <w:hideMark/>
            <w:tcPrChange w:id="185" w:author="Author">
              <w:tcPr>
                <w:tcW w:w="1593" w:type="dxa"/>
                <w:hideMark/>
              </w:tcPr>
            </w:tcPrChange>
          </w:tcPr>
          <w:p w14:paraId="16E63878" w14:textId="7E4A5DC9" w:rsidR="002E3D96" w:rsidRPr="005A6F5F" w:rsidRDefault="002E3D96" w:rsidP="002E3D96">
            <w:pPr>
              <w:rPr>
                <w:rFonts w:ascii="Times New Roman" w:hAnsi="Times New Roman" w:cs="Times New Roman"/>
                <w:sz w:val="20"/>
                <w:szCs w:val="20"/>
              </w:rPr>
            </w:pPr>
            <w:r w:rsidRPr="005A6F5F">
              <w:rPr>
                <w:rFonts w:ascii="Times New Roman" w:hAnsi="Times New Roman" w:cs="Times New Roman"/>
                <w:sz w:val="20"/>
                <w:szCs w:val="20"/>
              </w:rPr>
              <w:t>C0020 to C0130/R00</w:t>
            </w:r>
            <w:r w:rsidR="002B2509" w:rsidRPr="005A6F5F">
              <w:rPr>
                <w:rFonts w:ascii="Times New Roman" w:hAnsi="Times New Roman" w:cs="Times New Roman"/>
                <w:sz w:val="20"/>
                <w:szCs w:val="20"/>
              </w:rPr>
              <w:t>8</w:t>
            </w:r>
            <w:r w:rsidRPr="005A6F5F">
              <w:rPr>
                <w:rFonts w:ascii="Times New Roman" w:hAnsi="Times New Roman" w:cs="Times New Roman"/>
                <w:sz w:val="20"/>
                <w:szCs w:val="20"/>
              </w:rPr>
              <w:t>0</w:t>
            </w:r>
          </w:p>
          <w:p w14:paraId="19110712" w14:textId="77777777" w:rsidR="00F079E7" w:rsidRPr="005A6F5F" w:rsidRDefault="002E3D96">
            <w:pPr>
              <w:rPr>
                <w:rFonts w:ascii="Times New Roman" w:hAnsi="Times New Roman" w:cs="Times New Roman"/>
                <w:sz w:val="20"/>
                <w:szCs w:val="20"/>
              </w:rPr>
            </w:pPr>
            <w:r w:rsidRPr="005A6F5F">
              <w:rPr>
                <w:rFonts w:ascii="Times New Roman" w:hAnsi="Times New Roman" w:cs="Times New Roman"/>
                <w:sz w:val="20"/>
                <w:szCs w:val="20"/>
              </w:rPr>
              <w:t>(</w:t>
            </w:r>
            <w:r w:rsidR="00F079E7" w:rsidRPr="005A6F5F">
              <w:rPr>
                <w:rFonts w:ascii="Times New Roman" w:hAnsi="Times New Roman" w:cs="Times New Roman"/>
                <w:sz w:val="20"/>
                <w:szCs w:val="20"/>
              </w:rPr>
              <w:t>A6-L6</w:t>
            </w:r>
            <w:r w:rsidRPr="005A6F5F">
              <w:rPr>
                <w:rFonts w:ascii="Times New Roman" w:hAnsi="Times New Roman" w:cs="Times New Roman"/>
                <w:sz w:val="20"/>
                <w:szCs w:val="20"/>
              </w:rPr>
              <w:t>)</w:t>
            </w:r>
          </w:p>
        </w:tc>
        <w:tc>
          <w:tcPr>
            <w:tcW w:w="2409" w:type="dxa"/>
            <w:hideMark/>
            <w:tcPrChange w:id="186" w:author="Author">
              <w:tcPr>
                <w:tcW w:w="2835" w:type="dxa"/>
                <w:hideMark/>
              </w:tcPr>
            </w:tcPrChange>
          </w:tcPr>
          <w:p w14:paraId="3D490F36" w14:textId="77777777" w:rsidR="00F079E7" w:rsidRPr="005A6F5F" w:rsidRDefault="00A92736" w:rsidP="00381081">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Premium provisions, Gross - accepted proportional reinsurance business</w:t>
            </w:r>
          </w:p>
        </w:tc>
        <w:tc>
          <w:tcPr>
            <w:tcW w:w="4536" w:type="dxa"/>
            <w:hideMark/>
            <w:tcPrChange w:id="187" w:author="Author">
              <w:tcPr>
                <w:tcW w:w="4820" w:type="dxa"/>
                <w:hideMark/>
              </w:tcPr>
            </w:tcPrChange>
          </w:tcPr>
          <w:p w14:paraId="36D96402" w14:textId="2AC07EC1" w:rsidR="00F079E7" w:rsidRPr="005A6F5F" w:rsidRDefault="00F079E7" w:rsidP="002E3D96">
            <w:pPr>
              <w:rPr>
                <w:rFonts w:ascii="Times New Roman" w:hAnsi="Times New Roman" w:cs="Times New Roman"/>
                <w:sz w:val="20"/>
                <w:szCs w:val="20"/>
              </w:rPr>
            </w:pPr>
            <w:r w:rsidRPr="005A6F5F">
              <w:rPr>
                <w:rFonts w:ascii="Times New Roman" w:hAnsi="Times New Roman" w:cs="Times New Roman"/>
                <w:sz w:val="20"/>
                <w:szCs w:val="20"/>
              </w:rPr>
              <w:t xml:space="preserve">The amount of best estimate for premium provisions, </w:t>
            </w:r>
            <w:r w:rsidR="002E3D96" w:rsidRPr="005A6F5F">
              <w:rPr>
                <w:rFonts w:ascii="Times New Roman" w:hAnsi="Times New Roman" w:cs="Times New Roman"/>
                <w:sz w:val="20"/>
                <w:szCs w:val="20"/>
              </w:rPr>
              <w:t xml:space="preserve">for accepted proportional reinsurance business, </w:t>
            </w:r>
            <w:r w:rsidRPr="005A6F5F">
              <w:rPr>
                <w:rFonts w:ascii="Times New Roman" w:hAnsi="Times New Roman" w:cs="Times New Roman"/>
                <w:sz w:val="20"/>
                <w:szCs w:val="20"/>
              </w:rPr>
              <w:t xml:space="preserve">gross </w:t>
            </w:r>
            <w:r w:rsidR="00A92736" w:rsidRPr="005A6F5F">
              <w:rPr>
                <w:rFonts w:ascii="Times New Roman" w:hAnsi="Times New Roman" w:cs="Times New Roman"/>
                <w:sz w:val="20"/>
                <w:szCs w:val="20"/>
              </w:rPr>
              <w:t>of the amounts recoverable from reinsurance contracts, special purpose vehicles and finite reinsurance</w:t>
            </w:r>
            <w:r w:rsidR="00A92736" w:rsidRPr="005A6F5F" w:rsidDel="00B5777D">
              <w:rPr>
                <w:rFonts w:ascii="Times New Roman" w:hAnsi="Times New Roman" w:cs="Times New Roman"/>
                <w:sz w:val="20"/>
                <w:szCs w:val="20"/>
              </w:rPr>
              <w:t xml:space="preserve"> </w:t>
            </w:r>
            <w:r w:rsidRPr="005A6F5F">
              <w:rPr>
                <w:rFonts w:ascii="Times New Roman" w:hAnsi="Times New Roman" w:cs="Times New Roman"/>
                <w:sz w:val="20"/>
                <w:szCs w:val="20"/>
              </w:rPr>
              <w:t>, for each line of business</w:t>
            </w:r>
            <w:r w:rsidR="00B5777D" w:rsidRPr="005A6F5F">
              <w:rPr>
                <w:rFonts w:ascii="Times New Roman" w:hAnsi="Times New Roman" w:cs="Times New Roman"/>
                <w:sz w:val="20"/>
                <w:szCs w:val="20"/>
              </w:rPr>
              <w:t>.</w:t>
            </w:r>
          </w:p>
        </w:tc>
      </w:tr>
      <w:tr w:rsidR="00B5777D" w:rsidRPr="005A6F5F" w14:paraId="50980150" w14:textId="77777777" w:rsidTr="0048321E">
        <w:trPr>
          <w:trHeight w:val="1399"/>
          <w:trPrChange w:id="188" w:author="Author">
            <w:trPr>
              <w:trHeight w:val="1399"/>
            </w:trPr>
          </w:trPrChange>
        </w:trPr>
        <w:tc>
          <w:tcPr>
            <w:tcW w:w="2019" w:type="dxa"/>
            <w:tcPrChange w:id="189" w:author="Author">
              <w:tcPr>
                <w:tcW w:w="1593" w:type="dxa"/>
              </w:tcPr>
            </w:tcPrChange>
          </w:tcPr>
          <w:p w14:paraId="0C535266" w14:textId="05FCF2A4" w:rsidR="00B93B9E" w:rsidRPr="005A6F5F" w:rsidRDefault="00B93B9E" w:rsidP="00B93B9E">
            <w:pPr>
              <w:rPr>
                <w:rFonts w:ascii="Times New Roman" w:hAnsi="Times New Roman" w:cs="Times New Roman"/>
                <w:sz w:val="20"/>
                <w:szCs w:val="20"/>
              </w:rPr>
            </w:pPr>
            <w:r w:rsidRPr="005A6F5F">
              <w:rPr>
                <w:rFonts w:ascii="Times New Roman" w:hAnsi="Times New Roman" w:cs="Times New Roman"/>
                <w:sz w:val="20"/>
                <w:szCs w:val="20"/>
              </w:rPr>
              <w:t>C0180/R00</w:t>
            </w:r>
            <w:r w:rsidR="002B2509" w:rsidRPr="005A6F5F">
              <w:rPr>
                <w:rFonts w:ascii="Times New Roman" w:hAnsi="Times New Roman" w:cs="Times New Roman"/>
                <w:sz w:val="20"/>
                <w:szCs w:val="20"/>
              </w:rPr>
              <w:t>8</w:t>
            </w:r>
            <w:r w:rsidRPr="005A6F5F">
              <w:rPr>
                <w:rFonts w:ascii="Times New Roman" w:hAnsi="Times New Roman" w:cs="Times New Roman"/>
                <w:sz w:val="20"/>
                <w:szCs w:val="20"/>
              </w:rPr>
              <w:t>0</w:t>
            </w:r>
          </w:p>
          <w:p w14:paraId="738CB8AA" w14:textId="77777777" w:rsidR="00B5777D" w:rsidRPr="005A6F5F" w:rsidRDefault="00B93B9E">
            <w:pPr>
              <w:rPr>
                <w:rFonts w:ascii="Times New Roman" w:hAnsi="Times New Roman" w:cs="Times New Roman"/>
                <w:sz w:val="20"/>
                <w:szCs w:val="20"/>
              </w:rPr>
            </w:pPr>
            <w:r w:rsidRPr="005A6F5F">
              <w:rPr>
                <w:rFonts w:ascii="Times New Roman" w:hAnsi="Times New Roman" w:cs="Times New Roman"/>
                <w:sz w:val="20"/>
                <w:szCs w:val="20"/>
              </w:rPr>
              <w:t>(</w:t>
            </w:r>
            <w:r w:rsidR="00077692" w:rsidRPr="005A6F5F">
              <w:rPr>
                <w:rFonts w:ascii="Times New Roman" w:hAnsi="Times New Roman" w:cs="Times New Roman"/>
                <w:sz w:val="20"/>
                <w:szCs w:val="20"/>
              </w:rPr>
              <w:t>Q6</w:t>
            </w:r>
            <w:r w:rsidRPr="005A6F5F">
              <w:rPr>
                <w:rFonts w:ascii="Times New Roman" w:hAnsi="Times New Roman" w:cs="Times New Roman"/>
                <w:sz w:val="20"/>
                <w:szCs w:val="20"/>
              </w:rPr>
              <w:t>)</w:t>
            </w:r>
          </w:p>
        </w:tc>
        <w:tc>
          <w:tcPr>
            <w:tcW w:w="2409" w:type="dxa"/>
            <w:tcPrChange w:id="190" w:author="Author">
              <w:tcPr>
                <w:tcW w:w="2835" w:type="dxa"/>
              </w:tcPr>
            </w:tcPrChange>
          </w:tcPr>
          <w:p w14:paraId="78955900" w14:textId="77777777" w:rsidR="00B5777D" w:rsidRPr="005A6F5F" w:rsidRDefault="00077692">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Gross, total accepted proportional reinsurance business</w:t>
            </w:r>
          </w:p>
        </w:tc>
        <w:tc>
          <w:tcPr>
            <w:tcW w:w="4536" w:type="dxa"/>
            <w:tcPrChange w:id="191" w:author="Author">
              <w:tcPr>
                <w:tcW w:w="4820" w:type="dxa"/>
              </w:tcPr>
            </w:tcPrChange>
          </w:tcPr>
          <w:p w14:paraId="14844FF6" w14:textId="77777777" w:rsidR="00B93B9E" w:rsidRPr="005A6F5F" w:rsidRDefault="00077692" w:rsidP="00077692">
            <w:pPr>
              <w:rPr>
                <w:rFonts w:ascii="Times New Roman" w:hAnsi="Times New Roman" w:cs="Times New Roman"/>
                <w:sz w:val="20"/>
                <w:szCs w:val="20"/>
              </w:rPr>
            </w:pPr>
            <w:r w:rsidRPr="005A6F5F">
              <w:rPr>
                <w:rFonts w:ascii="Times New Roman" w:hAnsi="Times New Roman" w:cs="Times New Roman"/>
                <w:sz w:val="20"/>
                <w:szCs w:val="20"/>
              </w:rPr>
              <w:t xml:space="preserve">The total amount of best estimate for premium provisions, </w:t>
            </w:r>
            <w:r w:rsidR="00B93B9E" w:rsidRPr="005A6F5F">
              <w:rPr>
                <w:rFonts w:ascii="Times New Roman" w:hAnsi="Times New Roman" w:cs="Times New Roman"/>
                <w:sz w:val="20"/>
                <w:szCs w:val="20"/>
              </w:rPr>
              <w:t xml:space="preserve">for the </w:t>
            </w:r>
            <w:r w:rsidRPr="005A6F5F">
              <w:rPr>
                <w:rFonts w:ascii="Times New Roman" w:hAnsi="Times New Roman" w:cs="Times New Roman"/>
                <w:sz w:val="20"/>
                <w:szCs w:val="20"/>
              </w:rPr>
              <w:t>accepted proportional reinsurance business, gross of the amounts recoverable from reinsurance contracts, special purpose vehicles and finite reinsurance</w:t>
            </w:r>
            <w:r w:rsidR="00B93B9E" w:rsidRPr="005A6F5F">
              <w:rPr>
                <w:rFonts w:ascii="Times New Roman" w:hAnsi="Times New Roman" w:cs="Times New Roman"/>
                <w:sz w:val="20"/>
                <w:szCs w:val="20"/>
              </w:rPr>
              <w:t>.</w:t>
            </w:r>
          </w:p>
          <w:p w14:paraId="1330C23B" w14:textId="6BE69D31" w:rsidR="00B5777D" w:rsidRPr="005A6F5F" w:rsidDel="00B5777D" w:rsidRDefault="00077692">
            <w:pPr>
              <w:rPr>
                <w:rFonts w:ascii="Times New Roman" w:hAnsi="Times New Roman" w:cs="Times New Roman"/>
                <w:sz w:val="20"/>
                <w:szCs w:val="20"/>
              </w:rPr>
            </w:pPr>
            <w:r w:rsidRPr="005A6F5F">
              <w:rPr>
                <w:rFonts w:ascii="Times New Roman" w:hAnsi="Times New Roman" w:cs="Times New Roman"/>
                <w:sz w:val="20"/>
                <w:szCs w:val="20"/>
              </w:rPr>
              <w:t xml:space="preserve"> </w:t>
            </w:r>
          </w:p>
        </w:tc>
      </w:tr>
      <w:tr w:rsidR="00F079E7" w:rsidRPr="005A6F5F" w14:paraId="371E1BCA" w14:textId="77777777" w:rsidTr="0048321E">
        <w:trPr>
          <w:trHeight w:val="1080"/>
          <w:trPrChange w:id="192" w:author="Author">
            <w:trPr>
              <w:trHeight w:val="1080"/>
            </w:trPr>
          </w:trPrChange>
        </w:trPr>
        <w:tc>
          <w:tcPr>
            <w:tcW w:w="2019" w:type="dxa"/>
            <w:tcPrChange w:id="193" w:author="Author">
              <w:tcPr>
                <w:tcW w:w="1593" w:type="dxa"/>
              </w:tcPr>
            </w:tcPrChange>
          </w:tcPr>
          <w:p w14:paraId="72773685" w14:textId="09294E0D" w:rsidR="00B93B9E" w:rsidRPr="005A6F5F" w:rsidRDefault="00B93B9E" w:rsidP="00B93B9E">
            <w:pPr>
              <w:rPr>
                <w:rFonts w:ascii="Times New Roman" w:hAnsi="Times New Roman" w:cs="Times New Roman"/>
                <w:sz w:val="20"/>
                <w:szCs w:val="20"/>
              </w:rPr>
            </w:pPr>
            <w:r w:rsidRPr="005A6F5F">
              <w:rPr>
                <w:rFonts w:ascii="Times New Roman" w:hAnsi="Times New Roman" w:cs="Times New Roman"/>
                <w:sz w:val="20"/>
                <w:szCs w:val="20"/>
              </w:rPr>
              <w:t>C0140 to C0170/R00</w:t>
            </w:r>
            <w:r w:rsidR="002B2509" w:rsidRPr="005A6F5F">
              <w:rPr>
                <w:rFonts w:ascii="Times New Roman" w:hAnsi="Times New Roman" w:cs="Times New Roman"/>
                <w:sz w:val="20"/>
                <w:szCs w:val="20"/>
              </w:rPr>
              <w:t>9</w:t>
            </w:r>
            <w:r w:rsidRPr="005A6F5F">
              <w:rPr>
                <w:rFonts w:ascii="Times New Roman" w:hAnsi="Times New Roman" w:cs="Times New Roman"/>
                <w:sz w:val="20"/>
                <w:szCs w:val="20"/>
              </w:rPr>
              <w:t>0</w:t>
            </w:r>
          </w:p>
          <w:p w14:paraId="62739210" w14:textId="77777777" w:rsidR="00381081" w:rsidRPr="005A6F5F" w:rsidRDefault="00B93B9E">
            <w:pPr>
              <w:rPr>
                <w:rFonts w:ascii="Times New Roman" w:hAnsi="Times New Roman" w:cs="Times New Roman"/>
                <w:sz w:val="20"/>
                <w:szCs w:val="20"/>
              </w:rPr>
            </w:pPr>
            <w:r w:rsidRPr="005A6F5F">
              <w:rPr>
                <w:rFonts w:ascii="Times New Roman" w:hAnsi="Times New Roman" w:cs="Times New Roman"/>
                <w:sz w:val="20"/>
                <w:szCs w:val="20"/>
              </w:rPr>
              <w:t>(</w:t>
            </w:r>
            <w:r w:rsidR="00381081" w:rsidRPr="005A6F5F">
              <w:rPr>
                <w:rFonts w:ascii="Times New Roman" w:hAnsi="Times New Roman" w:cs="Times New Roman"/>
                <w:sz w:val="20"/>
                <w:szCs w:val="20"/>
              </w:rPr>
              <w:t>M7-P7</w:t>
            </w:r>
            <w:r w:rsidRPr="005A6F5F">
              <w:rPr>
                <w:rFonts w:ascii="Times New Roman" w:hAnsi="Times New Roman" w:cs="Times New Roman"/>
                <w:sz w:val="20"/>
                <w:szCs w:val="20"/>
              </w:rPr>
              <w:t>)</w:t>
            </w:r>
          </w:p>
        </w:tc>
        <w:tc>
          <w:tcPr>
            <w:tcW w:w="2409" w:type="dxa"/>
            <w:tcPrChange w:id="194" w:author="Author">
              <w:tcPr>
                <w:tcW w:w="2835" w:type="dxa"/>
              </w:tcPr>
            </w:tcPrChange>
          </w:tcPr>
          <w:p w14:paraId="06B7527F" w14:textId="77777777" w:rsidR="00381081" w:rsidRPr="005A6F5F" w:rsidRDefault="00381081">
            <w:pPr>
              <w:rPr>
                <w:rFonts w:ascii="Times New Roman" w:hAnsi="Times New Roman" w:cs="Times New Roman"/>
                <w:sz w:val="20"/>
                <w:szCs w:val="20"/>
              </w:rPr>
            </w:pPr>
            <w:r w:rsidRPr="005A6F5F">
              <w:rPr>
                <w:rFonts w:ascii="Times New Roman" w:hAnsi="Times New Roman" w:cs="Times New Roman"/>
                <w:sz w:val="20"/>
                <w:szCs w:val="20"/>
              </w:rPr>
              <w:t>Best Estimate of Premium provisions, Gross - accepted non proportional reinsurance business</w:t>
            </w:r>
          </w:p>
        </w:tc>
        <w:tc>
          <w:tcPr>
            <w:tcW w:w="4536" w:type="dxa"/>
            <w:tcPrChange w:id="195" w:author="Author">
              <w:tcPr>
                <w:tcW w:w="4820" w:type="dxa"/>
              </w:tcPr>
            </w:tcPrChange>
          </w:tcPr>
          <w:p w14:paraId="41E48E14" w14:textId="77777777" w:rsidR="002453AB" w:rsidRPr="005A6F5F" w:rsidRDefault="00381081" w:rsidP="002453AB">
            <w:pPr>
              <w:rPr>
                <w:rFonts w:ascii="Times New Roman" w:hAnsi="Times New Roman" w:cs="Times New Roman"/>
                <w:sz w:val="20"/>
                <w:szCs w:val="20"/>
              </w:rPr>
            </w:pPr>
            <w:r w:rsidRPr="005A6F5F">
              <w:rPr>
                <w:rFonts w:ascii="Times New Roman" w:hAnsi="Times New Roman" w:cs="Times New Roman"/>
                <w:sz w:val="20"/>
                <w:szCs w:val="20"/>
              </w:rPr>
              <w:t xml:space="preserve">The amount of best estimate for premium provisions, </w:t>
            </w:r>
            <w:r w:rsidR="002453AB" w:rsidRPr="005A6F5F">
              <w:rPr>
                <w:rFonts w:ascii="Times New Roman" w:hAnsi="Times New Roman" w:cs="Times New Roman"/>
                <w:sz w:val="20"/>
                <w:szCs w:val="20"/>
              </w:rPr>
              <w:t xml:space="preserve">for accepted non-proportional reinsurance business, </w:t>
            </w:r>
            <w:r w:rsidRPr="005A6F5F">
              <w:rPr>
                <w:rFonts w:ascii="Times New Roman" w:hAnsi="Times New Roman" w:cs="Times New Roman"/>
                <w:sz w:val="20"/>
                <w:szCs w:val="20"/>
              </w:rPr>
              <w:t>gross of the amounts recoverable from reinsurance contracts, special purpose vehicles and finite reinsurance</w:t>
            </w:r>
            <w:r w:rsidRPr="005A6F5F" w:rsidDel="00B5777D">
              <w:rPr>
                <w:rFonts w:ascii="Times New Roman" w:hAnsi="Times New Roman" w:cs="Times New Roman"/>
                <w:sz w:val="20"/>
                <w:szCs w:val="20"/>
              </w:rPr>
              <w:t xml:space="preserve"> </w:t>
            </w:r>
            <w:r w:rsidRPr="005A6F5F">
              <w:rPr>
                <w:rFonts w:ascii="Times New Roman" w:hAnsi="Times New Roman" w:cs="Times New Roman"/>
                <w:sz w:val="20"/>
                <w:szCs w:val="20"/>
              </w:rPr>
              <w:t>, for each line of business</w:t>
            </w:r>
            <w:r w:rsidR="002453AB" w:rsidRPr="005A6F5F">
              <w:rPr>
                <w:rFonts w:ascii="Times New Roman" w:hAnsi="Times New Roman" w:cs="Times New Roman"/>
                <w:sz w:val="20"/>
                <w:szCs w:val="20"/>
              </w:rPr>
              <w:t>.</w:t>
            </w:r>
          </w:p>
          <w:p w14:paraId="782B7B17" w14:textId="77777777" w:rsidR="00381081" w:rsidRPr="005A6F5F" w:rsidRDefault="00381081" w:rsidP="002453AB">
            <w:pPr>
              <w:rPr>
                <w:rFonts w:ascii="Times New Roman" w:hAnsi="Times New Roman" w:cs="Times New Roman"/>
                <w:sz w:val="20"/>
                <w:szCs w:val="20"/>
              </w:rPr>
            </w:pPr>
            <w:r w:rsidRPr="005A6F5F">
              <w:rPr>
                <w:rFonts w:ascii="Times New Roman" w:hAnsi="Times New Roman" w:cs="Times New Roman"/>
                <w:sz w:val="20"/>
                <w:szCs w:val="20"/>
              </w:rPr>
              <w:t xml:space="preserve"> </w:t>
            </w:r>
          </w:p>
        </w:tc>
      </w:tr>
      <w:tr w:rsidR="00F079E7" w:rsidRPr="005A6F5F" w14:paraId="3CB68C5E" w14:textId="77777777" w:rsidTr="0048321E">
        <w:trPr>
          <w:trHeight w:val="1080"/>
          <w:trPrChange w:id="196" w:author="Author">
            <w:trPr>
              <w:trHeight w:val="1080"/>
            </w:trPr>
          </w:trPrChange>
        </w:trPr>
        <w:tc>
          <w:tcPr>
            <w:tcW w:w="2019" w:type="dxa"/>
            <w:hideMark/>
            <w:tcPrChange w:id="197" w:author="Author">
              <w:tcPr>
                <w:tcW w:w="1593" w:type="dxa"/>
                <w:hideMark/>
              </w:tcPr>
            </w:tcPrChange>
          </w:tcPr>
          <w:p w14:paraId="191CE6BB" w14:textId="10A3F5C2" w:rsidR="002453AB" w:rsidRPr="005A6F5F" w:rsidRDefault="002453AB" w:rsidP="002453AB">
            <w:pPr>
              <w:rPr>
                <w:rFonts w:ascii="Times New Roman" w:hAnsi="Times New Roman" w:cs="Times New Roman"/>
                <w:sz w:val="20"/>
                <w:szCs w:val="20"/>
              </w:rPr>
            </w:pPr>
            <w:r w:rsidRPr="005A6F5F">
              <w:rPr>
                <w:rFonts w:ascii="Times New Roman" w:hAnsi="Times New Roman" w:cs="Times New Roman"/>
                <w:sz w:val="20"/>
                <w:szCs w:val="20"/>
              </w:rPr>
              <w:t>C0180/R00</w:t>
            </w:r>
            <w:r w:rsidR="002B2509" w:rsidRPr="005A6F5F">
              <w:rPr>
                <w:rFonts w:ascii="Times New Roman" w:hAnsi="Times New Roman" w:cs="Times New Roman"/>
                <w:sz w:val="20"/>
                <w:szCs w:val="20"/>
              </w:rPr>
              <w:t>9</w:t>
            </w:r>
            <w:r w:rsidRPr="005A6F5F">
              <w:rPr>
                <w:rFonts w:ascii="Times New Roman" w:hAnsi="Times New Roman" w:cs="Times New Roman"/>
                <w:sz w:val="20"/>
                <w:szCs w:val="20"/>
              </w:rPr>
              <w:t>0</w:t>
            </w:r>
          </w:p>
          <w:p w14:paraId="04CC5F51" w14:textId="77777777" w:rsidR="00F079E7" w:rsidRPr="005A6F5F" w:rsidRDefault="002453AB">
            <w:pPr>
              <w:rPr>
                <w:rFonts w:ascii="Times New Roman" w:hAnsi="Times New Roman" w:cs="Times New Roman"/>
                <w:sz w:val="20"/>
                <w:szCs w:val="20"/>
              </w:rPr>
            </w:pPr>
            <w:r w:rsidRPr="005A6F5F">
              <w:rPr>
                <w:rFonts w:ascii="Times New Roman" w:hAnsi="Times New Roman" w:cs="Times New Roman"/>
                <w:sz w:val="20"/>
                <w:szCs w:val="20"/>
              </w:rPr>
              <w:t>(</w:t>
            </w:r>
            <w:r w:rsidR="0055089E" w:rsidRPr="005A6F5F">
              <w:rPr>
                <w:rFonts w:ascii="Times New Roman" w:hAnsi="Times New Roman" w:cs="Times New Roman"/>
                <w:sz w:val="20"/>
                <w:szCs w:val="20"/>
              </w:rPr>
              <w:t>Q7</w:t>
            </w:r>
            <w:r w:rsidRPr="005A6F5F">
              <w:rPr>
                <w:rFonts w:ascii="Times New Roman" w:hAnsi="Times New Roman" w:cs="Times New Roman"/>
                <w:sz w:val="20"/>
                <w:szCs w:val="20"/>
              </w:rPr>
              <w:t>)</w:t>
            </w:r>
          </w:p>
        </w:tc>
        <w:tc>
          <w:tcPr>
            <w:tcW w:w="2409" w:type="dxa"/>
            <w:tcPrChange w:id="198" w:author="Author">
              <w:tcPr>
                <w:tcW w:w="2835" w:type="dxa"/>
              </w:tcPr>
            </w:tcPrChange>
          </w:tcPr>
          <w:p w14:paraId="2F714F90" w14:textId="77777777" w:rsidR="00381081" w:rsidRPr="005A6F5F" w:rsidRDefault="00381081">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Gross, total accepted non proportional reinsurance business</w:t>
            </w:r>
          </w:p>
        </w:tc>
        <w:tc>
          <w:tcPr>
            <w:tcW w:w="4536" w:type="dxa"/>
            <w:hideMark/>
            <w:tcPrChange w:id="199" w:author="Author">
              <w:tcPr>
                <w:tcW w:w="4820" w:type="dxa"/>
                <w:hideMark/>
              </w:tcPr>
            </w:tcPrChange>
          </w:tcPr>
          <w:p w14:paraId="69979955" w14:textId="7D17CD51" w:rsidR="002453AB" w:rsidRPr="005A6F5F" w:rsidRDefault="00381081">
            <w:pPr>
              <w:rPr>
                <w:rFonts w:ascii="Times New Roman" w:hAnsi="Times New Roman" w:cs="Times New Roman"/>
                <w:sz w:val="20"/>
                <w:szCs w:val="20"/>
              </w:rPr>
            </w:pPr>
            <w:r w:rsidRPr="005A6F5F">
              <w:rPr>
                <w:rFonts w:ascii="Times New Roman" w:hAnsi="Times New Roman" w:cs="Times New Roman"/>
                <w:sz w:val="20"/>
                <w:szCs w:val="20"/>
              </w:rPr>
              <w:t xml:space="preserve">The total amount of best estimate for premium provisions, </w:t>
            </w:r>
            <w:r w:rsidR="002453AB" w:rsidRPr="005A6F5F">
              <w:rPr>
                <w:rFonts w:ascii="Times New Roman" w:hAnsi="Times New Roman" w:cs="Times New Roman"/>
                <w:sz w:val="20"/>
                <w:szCs w:val="20"/>
              </w:rPr>
              <w:t xml:space="preserve">for </w:t>
            </w:r>
            <w:r w:rsidRPr="005A6F5F">
              <w:rPr>
                <w:rFonts w:ascii="Times New Roman" w:hAnsi="Times New Roman" w:cs="Times New Roman"/>
                <w:sz w:val="20"/>
                <w:szCs w:val="20"/>
              </w:rPr>
              <w:t>accepted non</w:t>
            </w:r>
            <w:r w:rsidR="002453AB" w:rsidRPr="005A6F5F">
              <w:rPr>
                <w:rFonts w:ascii="Times New Roman" w:hAnsi="Times New Roman" w:cs="Times New Roman"/>
                <w:sz w:val="20"/>
                <w:szCs w:val="20"/>
              </w:rPr>
              <w:t>-</w:t>
            </w:r>
            <w:r w:rsidRPr="005A6F5F">
              <w:rPr>
                <w:rFonts w:ascii="Times New Roman" w:hAnsi="Times New Roman" w:cs="Times New Roman"/>
                <w:sz w:val="20"/>
                <w:szCs w:val="20"/>
              </w:rPr>
              <w:t>proportional reinsurance business, gross of the amounts recoverable from reinsurance contracts, special purpose vehicles and finite reinsurance</w:t>
            </w:r>
            <w:r w:rsidR="002453AB" w:rsidRPr="005A6F5F">
              <w:rPr>
                <w:rFonts w:ascii="Times New Roman" w:hAnsi="Times New Roman" w:cs="Times New Roman"/>
                <w:sz w:val="20"/>
                <w:szCs w:val="20"/>
              </w:rPr>
              <w:t>.</w:t>
            </w:r>
            <w:r w:rsidRPr="005A6F5F">
              <w:rPr>
                <w:rFonts w:ascii="Times New Roman" w:hAnsi="Times New Roman" w:cs="Times New Roman"/>
                <w:sz w:val="20"/>
                <w:szCs w:val="20"/>
              </w:rPr>
              <w:t xml:space="preserve"> </w:t>
            </w:r>
          </w:p>
          <w:p w14:paraId="77E23921" w14:textId="35E378CB" w:rsidR="00F079E7" w:rsidRPr="005A6F5F" w:rsidRDefault="00F079E7" w:rsidP="002453AB">
            <w:pPr>
              <w:rPr>
                <w:rFonts w:ascii="Times New Roman" w:hAnsi="Times New Roman" w:cs="Times New Roman"/>
                <w:sz w:val="20"/>
                <w:szCs w:val="20"/>
              </w:rPr>
            </w:pPr>
          </w:p>
        </w:tc>
      </w:tr>
      <w:tr w:rsidR="00FB4B3C" w:rsidRPr="005A6F5F" w14:paraId="366B0334" w14:textId="77777777" w:rsidTr="0048321E">
        <w:trPr>
          <w:trHeight w:val="1833"/>
          <w:trPrChange w:id="200" w:author="Author">
            <w:trPr>
              <w:trHeight w:val="1833"/>
            </w:trPr>
          </w:trPrChange>
        </w:trPr>
        <w:tc>
          <w:tcPr>
            <w:tcW w:w="2019" w:type="dxa"/>
            <w:hideMark/>
            <w:tcPrChange w:id="201" w:author="Author">
              <w:tcPr>
                <w:tcW w:w="1593" w:type="dxa"/>
                <w:hideMark/>
              </w:tcPr>
            </w:tcPrChange>
          </w:tcPr>
          <w:p w14:paraId="4233C2D9" w14:textId="729DD0D8" w:rsidR="00FB4B3C" w:rsidRPr="005A6F5F" w:rsidRDefault="00FB4B3C" w:rsidP="004871CE">
            <w:pPr>
              <w:rPr>
                <w:rFonts w:ascii="Times New Roman" w:hAnsi="Times New Roman" w:cs="Times New Roman"/>
                <w:sz w:val="20"/>
                <w:szCs w:val="20"/>
              </w:rPr>
            </w:pPr>
            <w:r w:rsidRPr="005A6F5F">
              <w:rPr>
                <w:rFonts w:ascii="Times New Roman" w:hAnsi="Times New Roman" w:cs="Times New Roman"/>
                <w:sz w:val="20"/>
                <w:szCs w:val="20"/>
              </w:rPr>
              <w:t>C0020 to C0170/R0</w:t>
            </w:r>
            <w:r w:rsidR="002B2509" w:rsidRPr="005A6F5F">
              <w:rPr>
                <w:rFonts w:ascii="Times New Roman" w:hAnsi="Times New Roman" w:cs="Times New Roman"/>
                <w:sz w:val="20"/>
                <w:szCs w:val="20"/>
              </w:rPr>
              <w:t>10</w:t>
            </w:r>
            <w:r w:rsidRPr="005A6F5F">
              <w:rPr>
                <w:rFonts w:ascii="Times New Roman" w:hAnsi="Times New Roman" w:cs="Times New Roman"/>
                <w:sz w:val="20"/>
                <w:szCs w:val="20"/>
              </w:rPr>
              <w:t>0</w:t>
            </w:r>
          </w:p>
          <w:p w14:paraId="56C6CA5C" w14:textId="77777777" w:rsidR="00FB4B3C" w:rsidRPr="005A6F5F" w:rsidRDefault="00FB4B3C">
            <w:pPr>
              <w:rPr>
                <w:rFonts w:ascii="Times New Roman" w:hAnsi="Times New Roman" w:cs="Times New Roman"/>
                <w:sz w:val="20"/>
                <w:szCs w:val="20"/>
              </w:rPr>
            </w:pPr>
            <w:r w:rsidRPr="005A6F5F">
              <w:rPr>
                <w:rFonts w:ascii="Times New Roman" w:hAnsi="Times New Roman" w:cs="Times New Roman"/>
                <w:sz w:val="20"/>
                <w:szCs w:val="20"/>
              </w:rPr>
              <w:t>(A8-P8)</w:t>
            </w:r>
          </w:p>
        </w:tc>
        <w:tc>
          <w:tcPr>
            <w:tcW w:w="2409" w:type="dxa"/>
            <w:hideMark/>
            <w:tcPrChange w:id="202" w:author="Author">
              <w:tcPr>
                <w:tcW w:w="2835" w:type="dxa"/>
                <w:hideMark/>
              </w:tcPr>
            </w:tcPrChange>
          </w:tcPr>
          <w:p w14:paraId="03B6A6CF" w14:textId="2B61EB27" w:rsidR="00FB4B3C" w:rsidRPr="005A6F5F" w:rsidRDefault="00FB4B3C">
            <w:pPr>
              <w:rPr>
                <w:rFonts w:ascii="Times New Roman" w:hAnsi="Times New Roman" w:cs="Times New Roman"/>
                <w:sz w:val="20"/>
                <w:szCs w:val="20"/>
              </w:rPr>
            </w:pPr>
            <w:r w:rsidRPr="005A6F5F">
              <w:rPr>
                <w:rFonts w:ascii="Times New Roman" w:hAnsi="Times New Roman" w:cs="Times New Roman"/>
                <w:sz w:val="20"/>
                <w:szCs w:val="20"/>
              </w:rPr>
              <w:t>Best estimate of Premium provisions, Total recoverable from reinsurance/SPV and Finite re before the adjustment for expected losses due to counterparty default Direct and accepted  reinsurance business</w:t>
            </w:r>
          </w:p>
        </w:tc>
        <w:tc>
          <w:tcPr>
            <w:tcW w:w="4536" w:type="dxa"/>
            <w:hideMark/>
            <w:tcPrChange w:id="203" w:author="Author">
              <w:tcPr>
                <w:tcW w:w="4820" w:type="dxa"/>
                <w:hideMark/>
              </w:tcPr>
            </w:tcPrChange>
          </w:tcPr>
          <w:p w14:paraId="112A003C" w14:textId="77777777" w:rsidR="00FB4B3C" w:rsidRPr="005A6F5F" w:rsidRDefault="00FB4B3C" w:rsidP="004871CE">
            <w:pPr>
              <w:rPr>
                <w:rFonts w:ascii="Times New Roman" w:hAnsi="Times New Roman" w:cs="Times New Roman"/>
                <w:sz w:val="20"/>
                <w:szCs w:val="20"/>
              </w:rPr>
            </w:pPr>
            <w:r w:rsidRPr="005A6F5F">
              <w:rPr>
                <w:rFonts w:ascii="Times New Roman" w:hAnsi="Times New Roman" w:cs="Times New Roman"/>
                <w:sz w:val="20"/>
                <w:szCs w:val="20"/>
              </w:rPr>
              <w:t xml:space="preserve">Total recoverable from reinsurance/SPV and Finite </w:t>
            </w:r>
            <w:r w:rsidR="00FB3DD3" w:rsidRPr="005A6F5F">
              <w:rPr>
                <w:rFonts w:ascii="Times New Roman" w:hAnsi="Times New Roman" w:cs="Times New Roman"/>
                <w:sz w:val="20"/>
                <w:szCs w:val="20"/>
              </w:rPr>
              <w:t xml:space="preserve">reinsurance </w:t>
            </w:r>
            <w:r w:rsidRPr="005A6F5F">
              <w:rPr>
                <w:rFonts w:ascii="Times New Roman" w:hAnsi="Times New Roman" w:cs="Times New Roman"/>
                <w:sz w:val="20"/>
                <w:szCs w:val="20"/>
              </w:rPr>
              <w:t xml:space="preserve">before the adjustment for expected losses due to counterparty default, referred to the best estimate for premium provisions for each line of business. </w:t>
            </w:r>
          </w:p>
          <w:p w14:paraId="022A938C" w14:textId="77777777" w:rsidR="00FB4B3C" w:rsidRPr="005A6F5F" w:rsidRDefault="00FB4B3C">
            <w:pPr>
              <w:rPr>
                <w:rFonts w:ascii="Times New Roman" w:hAnsi="Times New Roman" w:cs="Times New Roman"/>
                <w:sz w:val="20"/>
                <w:szCs w:val="20"/>
              </w:rPr>
            </w:pPr>
          </w:p>
        </w:tc>
      </w:tr>
      <w:tr w:rsidR="009D49AA" w:rsidRPr="005A6F5F" w14:paraId="2E6B8C8D" w14:textId="77777777" w:rsidTr="0048321E">
        <w:trPr>
          <w:trHeight w:val="1830"/>
          <w:trPrChange w:id="204" w:author="Author">
            <w:trPr>
              <w:trHeight w:val="1830"/>
            </w:trPr>
          </w:trPrChange>
        </w:trPr>
        <w:tc>
          <w:tcPr>
            <w:tcW w:w="2019" w:type="dxa"/>
            <w:tcPrChange w:id="205" w:author="Author">
              <w:tcPr>
                <w:tcW w:w="1593" w:type="dxa"/>
              </w:tcPr>
            </w:tcPrChange>
          </w:tcPr>
          <w:p w14:paraId="4266B537" w14:textId="035485FD" w:rsidR="00FB3DD3" w:rsidRPr="005A6F5F" w:rsidRDefault="00FB3DD3" w:rsidP="00FB3DD3">
            <w:pPr>
              <w:rPr>
                <w:rFonts w:ascii="Times New Roman" w:hAnsi="Times New Roman" w:cs="Times New Roman"/>
                <w:sz w:val="20"/>
                <w:szCs w:val="20"/>
              </w:rPr>
            </w:pPr>
            <w:r w:rsidRPr="005A6F5F">
              <w:rPr>
                <w:rFonts w:ascii="Times New Roman" w:hAnsi="Times New Roman" w:cs="Times New Roman"/>
                <w:sz w:val="20"/>
                <w:szCs w:val="20"/>
              </w:rPr>
              <w:t>C0180/R0</w:t>
            </w:r>
            <w:r w:rsidR="002B2509" w:rsidRPr="005A6F5F">
              <w:rPr>
                <w:rFonts w:ascii="Times New Roman" w:hAnsi="Times New Roman" w:cs="Times New Roman"/>
                <w:sz w:val="20"/>
                <w:szCs w:val="20"/>
              </w:rPr>
              <w:t>10</w:t>
            </w:r>
            <w:r w:rsidRPr="005A6F5F">
              <w:rPr>
                <w:rFonts w:ascii="Times New Roman" w:hAnsi="Times New Roman" w:cs="Times New Roman"/>
                <w:sz w:val="20"/>
                <w:szCs w:val="20"/>
              </w:rPr>
              <w:t>0</w:t>
            </w:r>
          </w:p>
          <w:p w14:paraId="7942C8DB" w14:textId="77777777" w:rsidR="009D49AA" w:rsidRPr="005A6F5F" w:rsidRDefault="00FB3DD3" w:rsidP="0015387A">
            <w:pPr>
              <w:rPr>
                <w:rFonts w:ascii="Times New Roman" w:hAnsi="Times New Roman" w:cs="Times New Roman"/>
                <w:sz w:val="20"/>
                <w:szCs w:val="20"/>
              </w:rPr>
            </w:pPr>
            <w:r w:rsidRPr="005A6F5F">
              <w:rPr>
                <w:rFonts w:ascii="Times New Roman" w:hAnsi="Times New Roman" w:cs="Times New Roman"/>
                <w:sz w:val="20"/>
                <w:szCs w:val="20"/>
              </w:rPr>
              <w:t>(</w:t>
            </w:r>
            <w:r w:rsidR="009D49AA" w:rsidRPr="005A6F5F">
              <w:rPr>
                <w:rFonts w:ascii="Times New Roman" w:hAnsi="Times New Roman" w:cs="Times New Roman"/>
                <w:sz w:val="20"/>
                <w:szCs w:val="20"/>
              </w:rPr>
              <w:t>Q8</w:t>
            </w:r>
            <w:r w:rsidRPr="005A6F5F">
              <w:rPr>
                <w:rFonts w:ascii="Times New Roman" w:hAnsi="Times New Roman" w:cs="Times New Roman"/>
                <w:sz w:val="20"/>
                <w:szCs w:val="20"/>
              </w:rPr>
              <w:t>)</w:t>
            </w:r>
          </w:p>
        </w:tc>
        <w:tc>
          <w:tcPr>
            <w:tcW w:w="2409" w:type="dxa"/>
            <w:tcPrChange w:id="206" w:author="Author">
              <w:tcPr>
                <w:tcW w:w="2835" w:type="dxa"/>
              </w:tcPr>
            </w:tcPrChange>
          </w:tcPr>
          <w:p w14:paraId="12207D83" w14:textId="77777777" w:rsidR="009D49AA" w:rsidRPr="005A6F5F" w:rsidRDefault="009D49AA" w:rsidP="0015387A">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Total recoverable from reinsurance/SPV and Finite re before the adjustment for expected losses due to counterparty default</w:t>
            </w:r>
          </w:p>
        </w:tc>
        <w:tc>
          <w:tcPr>
            <w:tcW w:w="4536" w:type="dxa"/>
            <w:tcPrChange w:id="207" w:author="Author">
              <w:tcPr>
                <w:tcW w:w="4820" w:type="dxa"/>
              </w:tcPr>
            </w:tcPrChange>
          </w:tcPr>
          <w:p w14:paraId="22D70871" w14:textId="438FBC9C" w:rsidR="009D49AA" w:rsidRPr="005A6F5F" w:rsidDel="0015387A" w:rsidRDefault="009D49AA" w:rsidP="00FB3DD3">
            <w:pPr>
              <w:rPr>
                <w:rFonts w:ascii="Times New Roman" w:hAnsi="Times New Roman" w:cs="Times New Roman"/>
                <w:sz w:val="20"/>
                <w:szCs w:val="20"/>
              </w:rPr>
            </w:pPr>
            <w:r w:rsidRPr="005A6F5F">
              <w:rPr>
                <w:rFonts w:ascii="Times New Roman" w:hAnsi="Times New Roman" w:cs="Times New Roman"/>
                <w:sz w:val="20"/>
                <w:szCs w:val="20"/>
              </w:rPr>
              <w:t xml:space="preserve">The Total recoverable from reinsurance/SPV and Finite </w:t>
            </w:r>
            <w:r w:rsidR="00FB3DD3" w:rsidRPr="005A6F5F">
              <w:rPr>
                <w:rFonts w:ascii="Times New Roman" w:hAnsi="Times New Roman" w:cs="Times New Roman"/>
                <w:sz w:val="20"/>
                <w:szCs w:val="20"/>
              </w:rPr>
              <w:t xml:space="preserve">reinsurance </w:t>
            </w:r>
            <w:r w:rsidRPr="005A6F5F">
              <w:rPr>
                <w:rFonts w:ascii="Times New Roman" w:hAnsi="Times New Roman" w:cs="Times New Roman"/>
                <w:sz w:val="20"/>
                <w:szCs w:val="20"/>
              </w:rPr>
              <w:t>before the adjustment for expected losses due to counterparty default, referred to the best estimate for premium provisions</w:t>
            </w:r>
            <w:r w:rsidR="001A7BCF" w:rsidRPr="005A6F5F">
              <w:rPr>
                <w:rFonts w:ascii="Times New Roman" w:hAnsi="Times New Roman" w:cs="Times New Roman"/>
                <w:sz w:val="20"/>
                <w:szCs w:val="20"/>
              </w:rPr>
              <w:t>.</w:t>
            </w:r>
            <w:r w:rsidRPr="005A6F5F">
              <w:rPr>
                <w:rFonts w:ascii="Times New Roman" w:hAnsi="Times New Roman" w:cs="Times New Roman"/>
                <w:sz w:val="20"/>
                <w:szCs w:val="20"/>
              </w:rPr>
              <w:t xml:space="preserve"> </w:t>
            </w:r>
          </w:p>
        </w:tc>
      </w:tr>
      <w:tr w:rsidR="00F079E7" w:rsidRPr="005A6F5F" w14:paraId="25A97068" w14:textId="77777777" w:rsidTr="0048321E">
        <w:trPr>
          <w:trHeight w:val="1700"/>
          <w:trPrChange w:id="208" w:author="Author">
            <w:trPr>
              <w:trHeight w:val="1700"/>
            </w:trPr>
          </w:trPrChange>
        </w:trPr>
        <w:tc>
          <w:tcPr>
            <w:tcW w:w="2019" w:type="dxa"/>
            <w:hideMark/>
            <w:tcPrChange w:id="209" w:author="Author">
              <w:tcPr>
                <w:tcW w:w="1593" w:type="dxa"/>
                <w:hideMark/>
              </w:tcPr>
            </w:tcPrChange>
          </w:tcPr>
          <w:p w14:paraId="6EFBCB38" w14:textId="7C438310" w:rsidR="00FB3DD3" w:rsidRPr="005A6F5F" w:rsidRDefault="00FB3DD3" w:rsidP="00FB3DD3">
            <w:pPr>
              <w:rPr>
                <w:rFonts w:ascii="Times New Roman" w:hAnsi="Times New Roman" w:cs="Times New Roman"/>
                <w:sz w:val="20"/>
                <w:szCs w:val="20"/>
              </w:rPr>
            </w:pPr>
            <w:r w:rsidRPr="005A6F5F">
              <w:rPr>
                <w:rFonts w:ascii="Times New Roman" w:hAnsi="Times New Roman" w:cs="Times New Roman"/>
                <w:sz w:val="20"/>
                <w:szCs w:val="20"/>
              </w:rPr>
              <w:t>C0020 to C0170/R01</w:t>
            </w:r>
            <w:r w:rsidR="002B2509" w:rsidRPr="005A6F5F">
              <w:rPr>
                <w:rFonts w:ascii="Times New Roman" w:hAnsi="Times New Roman" w:cs="Times New Roman"/>
                <w:sz w:val="20"/>
                <w:szCs w:val="20"/>
              </w:rPr>
              <w:t>1</w:t>
            </w:r>
            <w:r w:rsidRPr="005A6F5F">
              <w:rPr>
                <w:rFonts w:ascii="Times New Roman" w:hAnsi="Times New Roman" w:cs="Times New Roman"/>
                <w:sz w:val="20"/>
                <w:szCs w:val="20"/>
              </w:rPr>
              <w:t>0</w:t>
            </w:r>
          </w:p>
          <w:p w14:paraId="4CB026EB" w14:textId="77777777" w:rsidR="00F079E7" w:rsidRPr="005A6F5F" w:rsidRDefault="00FB3DD3" w:rsidP="0015387A">
            <w:pPr>
              <w:rPr>
                <w:rFonts w:ascii="Times New Roman" w:hAnsi="Times New Roman" w:cs="Times New Roman"/>
                <w:sz w:val="20"/>
                <w:szCs w:val="20"/>
              </w:rPr>
            </w:pPr>
            <w:r w:rsidRPr="005A6F5F">
              <w:rPr>
                <w:rFonts w:ascii="Times New Roman" w:hAnsi="Times New Roman" w:cs="Times New Roman"/>
                <w:sz w:val="20"/>
                <w:szCs w:val="20"/>
              </w:rPr>
              <w:t>(</w:t>
            </w:r>
            <w:r w:rsidR="00F079E7" w:rsidRPr="005A6F5F">
              <w:rPr>
                <w:rFonts w:ascii="Times New Roman" w:hAnsi="Times New Roman" w:cs="Times New Roman"/>
                <w:sz w:val="20"/>
                <w:szCs w:val="20"/>
              </w:rPr>
              <w:t>A9-</w:t>
            </w:r>
            <w:r w:rsidR="0015387A" w:rsidRPr="005A6F5F">
              <w:rPr>
                <w:rFonts w:ascii="Times New Roman" w:hAnsi="Times New Roman" w:cs="Times New Roman"/>
                <w:sz w:val="20"/>
                <w:szCs w:val="20"/>
              </w:rPr>
              <w:t>P</w:t>
            </w:r>
            <w:r w:rsidR="00F079E7" w:rsidRPr="005A6F5F">
              <w:rPr>
                <w:rFonts w:ascii="Times New Roman" w:hAnsi="Times New Roman" w:cs="Times New Roman"/>
                <w:sz w:val="20"/>
                <w:szCs w:val="20"/>
              </w:rPr>
              <w:t>9</w:t>
            </w:r>
            <w:r w:rsidRPr="005A6F5F">
              <w:rPr>
                <w:rFonts w:ascii="Times New Roman" w:hAnsi="Times New Roman" w:cs="Times New Roman"/>
                <w:sz w:val="20"/>
                <w:szCs w:val="20"/>
              </w:rPr>
              <w:t>)</w:t>
            </w:r>
          </w:p>
        </w:tc>
        <w:tc>
          <w:tcPr>
            <w:tcW w:w="2409" w:type="dxa"/>
            <w:hideMark/>
            <w:tcPrChange w:id="210" w:author="Author">
              <w:tcPr>
                <w:tcW w:w="2835" w:type="dxa"/>
                <w:hideMark/>
              </w:tcPr>
            </w:tcPrChange>
          </w:tcPr>
          <w:p w14:paraId="1CD1DDB7" w14:textId="77777777" w:rsidR="00F079E7" w:rsidRPr="005A6F5F" w:rsidRDefault="00901988" w:rsidP="001A7BCF">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Premium provisions, Recoverables from reinsurance (except SPV and Finite Reinsurance) before adjustment for expected losses - Direct and accepted reinsurance</w:t>
            </w:r>
            <w:r w:rsidR="001A7BCF" w:rsidRPr="005A6F5F">
              <w:rPr>
                <w:rFonts w:ascii="Times New Roman" w:hAnsi="Times New Roman" w:cs="Times New Roman"/>
                <w:sz w:val="20"/>
                <w:szCs w:val="20"/>
              </w:rPr>
              <w:t xml:space="preserve"> business</w:t>
            </w:r>
          </w:p>
        </w:tc>
        <w:tc>
          <w:tcPr>
            <w:tcW w:w="4536" w:type="dxa"/>
            <w:hideMark/>
            <w:tcPrChange w:id="211" w:author="Author">
              <w:tcPr>
                <w:tcW w:w="4820" w:type="dxa"/>
                <w:hideMark/>
              </w:tcPr>
            </w:tcPrChange>
          </w:tcPr>
          <w:p w14:paraId="3A336EE0" w14:textId="77777777" w:rsidR="00F079E7" w:rsidRPr="005A6F5F" w:rsidRDefault="00F079E7" w:rsidP="00FB3DD3">
            <w:pPr>
              <w:rPr>
                <w:rFonts w:ascii="Times New Roman" w:hAnsi="Times New Roman" w:cs="Times New Roman"/>
                <w:sz w:val="20"/>
                <w:szCs w:val="20"/>
              </w:rPr>
            </w:pPr>
            <w:r w:rsidRPr="005A6F5F">
              <w:rPr>
                <w:rFonts w:ascii="Times New Roman" w:hAnsi="Times New Roman" w:cs="Times New Roman"/>
                <w:sz w:val="20"/>
                <w:szCs w:val="20"/>
              </w:rPr>
              <w:t xml:space="preserve">The amount of Recoverables from reinsurance (except SPV and Finite Reinsurance) before adjustment for expected losses, </w:t>
            </w:r>
            <w:r w:rsidR="0015387A" w:rsidRPr="005A6F5F">
              <w:rPr>
                <w:rFonts w:ascii="Times New Roman" w:hAnsi="Times New Roman" w:cs="Times New Roman"/>
                <w:sz w:val="20"/>
                <w:szCs w:val="20"/>
              </w:rPr>
              <w:t xml:space="preserve">referred to the best estimate for premium provisions, </w:t>
            </w:r>
            <w:r w:rsidRPr="005A6F5F">
              <w:rPr>
                <w:rFonts w:ascii="Times New Roman" w:hAnsi="Times New Roman" w:cs="Times New Roman"/>
                <w:sz w:val="20"/>
                <w:szCs w:val="20"/>
              </w:rPr>
              <w:t>for each line of business regarding direct and accep</w:t>
            </w:r>
            <w:r w:rsidR="00FB3DD3" w:rsidRPr="005A6F5F">
              <w:rPr>
                <w:rFonts w:ascii="Times New Roman" w:hAnsi="Times New Roman" w:cs="Times New Roman"/>
                <w:sz w:val="20"/>
                <w:szCs w:val="20"/>
              </w:rPr>
              <w:t>t</w:t>
            </w:r>
            <w:r w:rsidRPr="005A6F5F">
              <w:rPr>
                <w:rFonts w:ascii="Times New Roman" w:hAnsi="Times New Roman" w:cs="Times New Roman"/>
                <w:sz w:val="20"/>
                <w:szCs w:val="20"/>
              </w:rPr>
              <w:t>e</w:t>
            </w:r>
            <w:r w:rsidR="00FB3DD3" w:rsidRPr="005A6F5F">
              <w:rPr>
                <w:rFonts w:ascii="Times New Roman" w:hAnsi="Times New Roman" w:cs="Times New Roman"/>
                <w:sz w:val="20"/>
                <w:szCs w:val="20"/>
              </w:rPr>
              <w:t xml:space="preserve">d </w:t>
            </w:r>
            <w:r w:rsidRPr="005A6F5F">
              <w:rPr>
                <w:rFonts w:ascii="Times New Roman" w:hAnsi="Times New Roman" w:cs="Times New Roman"/>
                <w:sz w:val="20"/>
                <w:szCs w:val="20"/>
              </w:rPr>
              <w:t>reinsurance</w:t>
            </w:r>
            <w:r w:rsidR="00957D46" w:rsidRPr="005A6F5F">
              <w:rPr>
                <w:rFonts w:ascii="Times New Roman" w:hAnsi="Times New Roman" w:cs="Times New Roman"/>
                <w:sz w:val="20"/>
                <w:szCs w:val="20"/>
              </w:rPr>
              <w:t xml:space="preserve"> business</w:t>
            </w:r>
            <w:r w:rsidR="00FB3DD3" w:rsidRPr="005A6F5F">
              <w:rPr>
                <w:rFonts w:ascii="Times New Roman" w:hAnsi="Times New Roman" w:cs="Times New Roman"/>
                <w:sz w:val="20"/>
                <w:szCs w:val="20"/>
              </w:rPr>
              <w:t>.</w:t>
            </w:r>
          </w:p>
          <w:p w14:paraId="1C34839A" w14:textId="77777777" w:rsidR="00FB3DD3" w:rsidRPr="005A6F5F" w:rsidRDefault="00FB3DD3" w:rsidP="00FB3DD3">
            <w:pPr>
              <w:rPr>
                <w:rFonts w:ascii="Times New Roman" w:hAnsi="Times New Roman" w:cs="Times New Roman"/>
                <w:sz w:val="20"/>
                <w:szCs w:val="20"/>
              </w:rPr>
            </w:pPr>
          </w:p>
        </w:tc>
      </w:tr>
      <w:tr w:rsidR="00901988" w:rsidRPr="005A6F5F" w14:paraId="0C43F8CF" w14:textId="77777777" w:rsidTr="0048321E">
        <w:trPr>
          <w:trHeight w:val="1710"/>
          <w:trPrChange w:id="212" w:author="Author">
            <w:trPr>
              <w:trHeight w:val="1710"/>
            </w:trPr>
          </w:trPrChange>
        </w:trPr>
        <w:tc>
          <w:tcPr>
            <w:tcW w:w="2019" w:type="dxa"/>
            <w:tcPrChange w:id="213" w:author="Author">
              <w:tcPr>
                <w:tcW w:w="1593" w:type="dxa"/>
              </w:tcPr>
            </w:tcPrChange>
          </w:tcPr>
          <w:p w14:paraId="704A07DE" w14:textId="5B3DD9C2" w:rsidR="00FB3DD3" w:rsidRPr="005A6F5F" w:rsidRDefault="00FB3DD3" w:rsidP="00FB3DD3">
            <w:pPr>
              <w:rPr>
                <w:rFonts w:ascii="Times New Roman" w:hAnsi="Times New Roman" w:cs="Times New Roman"/>
                <w:sz w:val="20"/>
                <w:szCs w:val="20"/>
              </w:rPr>
            </w:pPr>
            <w:r w:rsidRPr="005A6F5F">
              <w:rPr>
                <w:rFonts w:ascii="Times New Roman" w:hAnsi="Times New Roman" w:cs="Times New Roman"/>
                <w:sz w:val="20"/>
                <w:szCs w:val="20"/>
              </w:rPr>
              <w:t>C0180/</w:t>
            </w:r>
            <w:r w:rsidR="00AE3D09" w:rsidRPr="005A6F5F">
              <w:rPr>
                <w:rFonts w:ascii="Times New Roman" w:hAnsi="Times New Roman" w:cs="Times New Roman"/>
                <w:sz w:val="20"/>
                <w:szCs w:val="20"/>
              </w:rPr>
              <w:t>R01</w:t>
            </w:r>
            <w:r w:rsidR="002B2509" w:rsidRPr="005A6F5F">
              <w:rPr>
                <w:rFonts w:ascii="Times New Roman" w:hAnsi="Times New Roman" w:cs="Times New Roman"/>
                <w:sz w:val="20"/>
                <w:szCs w:val="20"/>
              </w:rPr>
              <w:t>1</w:t>
            </w:r>
            <w:r w:rsidR="00AE3D09" w:rsidRPr="005A6F5F">
              <w:rPr>
                <w:rFonts w:ascii="Times New Roman" w:hAnsi="Times New Roman" w:cs="Times New Roman"/>
                <w:sz w:val="20"/>
                <w:szCs w:val="20"/>
              </w:rPr>
              <w:t>0</w:t>
            </w:r>
          </w:p>
          <w:p w14:paraId="631CB16E" w14:textId="77777777" w:rsidR="00901988" w:rsidRPr="005A6F5F" w:rsidRDefault="00FB3DD3">
            <w:pPr>
              <w:rPr>
                <w:rFonts w:ascii="Times New Roman" w:hAnsi="Times New Roman" w:cs="Times New Roman"/>
                <w:sz w:val="20"/>
                <w:szCs w:val="20"/>
              </w:rPr>
            </w:pPr>
            <w:r w:rsidRPr="005A6F5F">
              <w:rPr>
                <w:rFonts w:ascii="Times New Roman" w:hAnsi="Times New Roman" w:cs="Times New Roman"/>
                <w:sz w:val="20"/>
                <w:szCs w:val="20"/>
              </w:rPr>
              <w:t>(</w:t>
            </w:r>
            <w:r w:rsidR="00901988" w:rsidRPr="005A6F5F">
              <w:rPr>
                <w:rFonts w:ascii="Times New Roman" w:hAnsi="Times New Roman" w:cs="Times New Roman"/>
                <w:sz w:val="20"/>
                <w:szCs w:val="20"/>
              </w:rPr>
              <w:t>Q9</w:t>
            </w:r>
            <w:r w:rsidRPr="005A6F5F">
              <w:rPr>
                <w:rFonts w:ascii="Times New Roman" w:hAnsi="Times New Roman" w:cs="Times New Roman"/>
                <w:sz w:val="20"/>
                <w:szCs w:val="20"/>
              </w:rPr>
              <w:t>)</w:t>
            </w:r>
          </w:p>
        </w:tc>
        <w:tc>
          <w:tcPr>
            <w:tcW w:w="2409" w:type="dxa"/>
            <w:tcPrChange w:id="214" w:author="Author">
              <w:tcPr>
                <w:tcW w:w="2835" w:type="dxa"/>
              </w:tcPr>
            </w:tcPrChange>
          </w:tcPr>
          <w:p w14:paraId="5ECFA472" w14:textId="77777777" w:rsidR="00901988" w:rsidRPr="005A6F5F" w:rsidRDefault="00901988" w:rsidP="001A7BCF">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Recoverables from reinsurance (except SPV and Finite Reinsurance) before a</w:t>
            </w:r>
            <w:r w:rsidR="001A7BCF" w:rsidRPr="005A6F5F">
              <w:rPr>
                <w:rFonts w:ascii="Times New Roman" w:hAnsi="Times New Roman" w:cs="Times New Roman"/>
                <w:sz w:val="20"/>
                <w:szCs w:val="20"/>
              </w:rPr>
              <w:t>djustment for expected losses</w:t>
            </w:r>
          </w:p>
        </w:tc>
        <w:tc>
          <w:tcPr>
            <w:tcW w:w="4536" w:type="dxa"/>
            <w:tcPrChange w:id="215" w:author="Author">
              <w:tcPr>
                <w:tcW w:w="4820" w:type="dxa"/>
              </w:tcPr>
            </w:tcPrChange>
          </w:tcPr>
          <w:p w14:paraId="5EE4A14C" w14:textId="77777777" w:rsidR="00901988" w:rsidRPr="005A6F5F" w:rsidRDefault="00901988" w:rsidP="00901988">
            <w:pPr>
              <w:rPr>
                <w:rFonts w:ascii="Times New Roman" w:hAnsi="Times New Roman" w:cs="Times New Roman"/>
                <w:sz w:val="20"/>
                <w:szCs w:val="20"/>
              </w:rPr>
            </w:pPr>
            <w:r w:rsidRPr="005A6F5F">
              <w:rPr>
                <w:rFonts w:ascii="Times New Roman" w:hAnsi="Times New Roman" w:cs="Times New Roman"/>
                <w:sz w:val="20"/>
                <w:szCs w:val="20"/>
              </w:rPr>
              <w:t>The total amount of Recoverables from reinsurance (except SPV and Finite Reinsurance) before adjustment for expected losses, referred to the best estimate for premium provisions</w:t>
            </w:r>
            <w:r w:rsidR="001A7BCF" w:rsidRPr="005A6F5F">
              <w:rPr>
                <w:rFonts w:ascii="Times New Roman" w:hAnsi="Times New Roman" w:cs="Times New Roman"/>
                <w:sz w:val="20"/>
                <w:szCs w:val="20"/>
              </w:rPr>
              <w:t>.</w:t>
            </w:r>
          </w:p>
          <w:p w14:paraId="040CD26E" w14:textId="77777777" w:rsidR="00FB3DD3" w:rsidRPr="005A6F5F" w:rsidRDefault="00FB3DD3" w:rsidP="00901988">
            <w:pPr>
              <w:rPr>
                <w:rFonts w:ascii="Times New Roman" w:hAnsi="Times New Roman" w:cs="Times New Roman"/>
                <w:sz w:val="20"/>
                <w:szCs w:val="20"/>
              </w:rPr>
            </w:pPr>
          </w:p>
          <w:p w14:paraId="1C4B352E" w14:textId="77777777" w:rsidR="0014171D" w:rsidRPr="00F55468" w:rsidRDefault="0014171D">
            <w:pPr>
              <w:rPr>
                <w:rFonts w:ascii="Times New Roman" w:hAnsi="Times New Roman" w:cs="Times New Roman"/>
                <w:sz w:val="20"/>
                <w:szCs w:val="20"/>
              </w:rPr>
            </w:pPr>
          </w:p>
        </w:tc>
      </w:tr>
      <w:tr w:rsidR="00F079E7" w:rsidRPr="005A6F5F" w14:paraId="32DD90F6" w14:textId="77777777" w:rsidTr="0048321E">
        <w:trPr>
          <w:trHeight w:val="1382"/>
          <w:trPrChange w:id="216" w:author="Author">
            <w:trPr>
              <w:trHeight w:val="1382"/>
            </w:trPr>
          </w:trPrChange>
        </w:trPr>
        <w:tc>
          <w:tcPr>
            <w:tcW w:w="2019" w:type="dxa"/>
            <w:hideMark/>
            <w:tcPrChange w:id="217" w:author="Author">
              <w:tcPr>
                <w:tcW w:w="1593" w:type="dxa"/>
                <w:hideMark/>
              </w:tcPr>
            </w:tcPrChange>
          </w:tcPr>
          <w:p w14:paraId="26ACE189" w14:textId="2CF81431" w:rsidR="00FB3DD3" w:rsidRPr="005A6F5F" w:rsidRDefault="00FB3DD3" w:rsidP="00FB3DD3">
            <w:pPr>
              <w:rPr>
                <w:rFonts w:ascii="Times New Roman" w:hAnsi="Times New Roman" w:cs="Times New Roman"/>
                <w:sz w:val="20"/>
                <w:szCs w:val="20"/>
              </w:rPr>
            </w:pPr>
            <w:r w:rsidRPr="005A6F5F">
              <w:rPr>
                <w:rFonts w:ascii="Times New Roman" w:hAnsi="Times New Roman" w:cs="Times New Roman"/>
                <w:sz w:val="20"/>
                <w:szCs w:val="20"/>
              </w:rPr>
              <w:t>C0020 to C0170/R01</w:t>
            </w:r>
            <w:r w:rsidR="00E64527" w:rsidRPr="005A6F5F">
              <w:rPr>
                <w:rFonts w:ascii="Times New Roman" w:hAnsi="Times New Roman" w:cs="Times New Roman"/>
                <w:sz w:val="20"/>
                <w:szCs w:val="20"/>
              </w:rPr>
              <w:t>2</w:t>
            </w:r>
            <w:r w:rsidRPr="005A6F5F">
              <w:rPr>
                <w:rFonts w:ascii="Times New Roman" w:hAnsi="Times New Roman" w:cs="Times New Roman"/>
                <w:sz w:val="20"/>
                <w:szCs w:val="20"/>
              </w:rPr>
              <w:t>0</w:t>
            </w:r>
          </w:p>
          <w:p w14:paraId="5155116C" w14:textId="77777777" w:rsidR="00F079E7" w:rsidRPr="005A6F5F" w:rsidRDefault="00FB3DD3" w:rsidP="00901988">
            <w:pPr>
              <w:rPr>
                <w:rFonts w:ascii="Times New Roman" w:hAnsi="Times New Roman" w:cs="Times New Roman"/>
                <w:sz w:val="20"/>
                <w:szCs w:val="20"/>
              </w:rPr>
            </w:pPr>
            <w:r w:rsidRPr="005A6F5F">
              <w:rPr>
                <w:rFonts w:ascii="Times New Roman" w:hAnsi="Times New Roman" w:cs="Times New Roman"/>
                <w:sz w:val="20"/>
                <w:szCs w:val="20"/>
              </w:rPr>
              <w:t>(</w:t>
            </w:r>
            <w:r w:rsidR="00F079E7" w:rsidRPr="005A6F5F">
              <w:rPr>
                <w:rFonts w:ascii="Times New Roman" w:hAnsi="Times New Roman" w:cs="Times New Roman"/>
                <w:sz w:val="20"/>
                <w:szCs w:val="20"/>
              </w:rPr>
              <w:t>A10-</w:t>
            </w:r>
            <w:r w:rsidR="00901988" w:rsidRPr="005A6F5F">
              <w:rPr>
                <w:rFonts w:ascii="Times New Roman" w:hAnsi="Times New Roman" w:cs="Times New Roman"/>
                <w:sz w:val="20"/>
                <w:szCs w:val="20"/>
              </w:rPr>
              <w:t>P</w:t>
            </w:r>
            <w:r w:rsidR="00F079E7" w:rsidRPr="005A6F5F">
              <w:rPr>
                <w:rFonts w:ascii="Times New Roman" w:hAnsi="Times New Roman" w:cs="Times New Roman"/>
                <w:sz w:val="20"/>
                <w:szCs w:val="20"/>
              </w:rPr>
              <w:t>10</w:t>
            </w:r>
            <w:r w:rsidRPr="005A6F5F">
              <w:rPr>
                <w:rFonts w:ascii="Times New Roman" w:hAnsi="Times New Roman" w:cs="Times New Roman"/>
                <w:sz w:val="20"/>
                <w:szCs w:val="20"/>
              </w:rPr>
              <w:t>)</w:t>
            </w:r>
          </w:p>
        </w:tc>
        <w:tc>
          <w:tcPr>
            <w:tcW w:w="2409" w:type="dxa"/>
            <w:hideMark/>
            <w:tcPrChange w:id="218" w:author="Author">
              <w:tcPr>
                <w:tcW w:w="2835" w:type="dxa"/>
                <w:hideMark/>
              </w:tcPr>
            </w:tcPrChange>
          </w:tcPr>
          <w:p w14:paraId="478A2F1B" w14:textId="77777777" w:rsidR="00F079E7" w:rsidRPr="005A6F5F" w:rsidRDefault="00901988" w:rsidP="00FB3DD3">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Premium provisions, Recoverables from SPV before adjustment for expected losses - Direct and accepted</w:t>
            </w:r>
            <w:r w:rsidR="001A7BCF" w:rsidRPr="005A6F5F">
              <w:rPr>
                <w:rFonts w:ascii="Times New Roman" w:hAnsi="Times New Roman" w:cs="Times New Roman"/>
                <w:sz w:val="20"/>
                <w:szCs w:val="20"/>
              </w:rPr>
              <w:t xml:space="preserve"> </w:t>
            </w:r>
            <w:r w:rsidR="00F079E7" w:rsidRPr="005A6F5F">
              <w:rPr>
                <w:rFonts w:ascii="Times New Roman" w:hAnsi="Times New Roman" w:cs="Times New Roman"/>
                <w:sz w:val="20"/>
                <w:szCs w:val="20"/>
              </w:rPr>
              <w:t>reinsurance</w:t>
            </w:r>
            <w:r w:rsidR="001A7BCF" w:rsidRPr="005A6F5F">
              <w:rPr>
                <w:rFonts w:ascii="Times New Roman" w:hAnsi="Times New Roman" w:cs="Times New Roman"/>
                <w:sz w:val="20"/>
                <w:szCs w:val="20"/>
              </w:rPr>
              <w:t xml:space="preserve"> business.</w:t>
            </w:r>
          </w:p>
        </w:tc>
        <w:tc>
          <w:tcPr>
            <w:tcW w:w="4536" w:type="dxa"/>
            <w:hideMark/>
            <w:tcPrChange w:id="219" w:author="Author">
              <w:tcPr>
                <w:tcW w:w="4820" w:type="dxa"/>
                <w:hideMark/>
              </w:tcPr>
            </w:tcPrChange>
          </w:tcPr>
          <w:p w14:paraId="1B3DF49B" w14:textId="442B70D8" w:rsidR="00F079E7" w:rsidRPr="005A6F5F" w:rsidRDefault="00F079E7" w:rsidP="001A7BCF">
            <w:pPr>
              <w:rPr>
                <w:rFonts w:ascii="Times New Roman" w:hAnsi="Times New Roman" w:cs="Times New Roman"/>
                <w:sz w:val="20"/>
                <w:szCs w:val="20"/>
              </w:rPr>
            </w:pPr>
            <w:r w:rsidRPr="005A6F5F">
              <w:rPr>
                <w:rFonts w:ascii="Times New Roman" w:hAnsi="Times New Roman" w:cs="Times New Roman"/>
                <w:sz w:val="20"/>
                <w:szCs w:val="20"/>
              </w:rPr>
              <w:t xml:space="preserve">The amount of Recoverables from SPV before adjustment for expected losses, </w:t>
            </w:r>
            <w:r w:rsidR="00CF6B1C" w:rsidRPr="005A6F5F">
              <w:rPr>
                <w:rFonts w:ascii="Times New Roman" w:hAnsi="Times New Roman" w:cs="Times New Roman"/>
                <w:sz w:val="20"/>
                <w:szCs w:val="20"/>
              </w:rPr>
              <w:t>referred to the best estimate for premium provisions,</w:t>
            </w:r>
            <w:r w:rsidR="0014171D" w:rsidRPr="005A6F5F">
              <w:rPr>
                <w:rFonts w:ascii="Times New Roman" w:hAnsi="Times New Roman" w:cs="Times New Roman"/>
                <w:sz w:val="20"/>
                <w:szCs w:val="20"/>
              </w:rPr>
              <w:t xml:space="preserve"> </w:t>
            </w:r>
            <w:r w:rsidRPr="005A6F5F">
              <w:rPr>
                <w:rFonts w:ascii="Times New Roman" w:hAnsi="Times New Roman" w:cs="Times New Roman"/>
                <w:sz w:val="20"/>
                <w:szCs w:val="20"/>
              </w:rPr>
              <w:t>for each line of business regarding direct and accepted reinsurance</w:t>
            </w:r>
            <w:r w:rsidR="001A7BCF" w:rsidRPr="005A6F5F">
              <w:rPr>
                <w:rFonts w:ascii="Times New Roman" w:hAnsi="Times New Roman" w:cs="Times New Roman"/>
                <w:sz w:val="20"/>
                <w:szCs w:val="20"/>
              </w:rPr>
              <w:t xml:space="preserve"> business.</w:t>
            </w:r>
          </w:p>
        </w:tc>
      </w:tr>
      <w:tr w:rsidR="0014171D" w:rsidRPr="005A6F5F" w14:paraId="575B1BC3" w14:textId="77777777" w:rsidTr="0048321E">
        <w:trPr>
          <w:trHeight w:val="1377"/>
          <w:trPrChange w:id="220" w:author="Author">
            <w:trPr>
              <w:trHeight w:val="1377"/>
            </w:trPr>
          </w:trPrChange>
        </w:trPr>
        <w:tc>
          <w:tcPr>
            <w:tcW w:w="2019" w:type="dxa"/>
            <w:tcPrChange w:id="221" w:author="Author">
              <w:tcPr>
                <w:tcW w:w="1593" w:type="dxa"/>
              </w:tcPr>
            </w:tcPrChange>
          </w:tcPr>
          <w:p w14:paraId="790EFF1C" w14:textId="5194EE87" w:rsidR="00FB3DD3" w:rsidRPr="005A6F5F" w:rsidRDefault="00FB3DD3" w:rsidP="00FB3DD3">
            <w:pPr>
              <w:rPr>
                <w:rFonts w:ascii="Times New Roman" w:hAnsi="Times New Roman" w:cs="Times New Roman"/>
                <w:sz w:val="20"/>
                <w:szCs w:val="20"/>
              </w:rPr>
            </w:pPr>
            <w:r w:rsidRPr="005A6F5F">
              <w:rPr>
                <w:rFonts w:ascii="Times New Roman" w:hAnsi="Times New Roman" w:cs="Times New Roman"/>
                <w:sz w:val="20"/>
                <w:szCs w:val="20"/>
              </w:rPr>
              <w:t>C0180/R01</w:t>
            </w:r>
            <w:r w:rsidR="00E64527" w:rsidRPr="005A6F5F">
              <w:rPr>
                <w:rFonts w:ascii="Times New Roman" w:hAnsi="Times New Roman" w:cs="Times New Roman"/>
                <w:sz w:val="20"/>
                <w:szCs w:val="20"/>
              </w:rPr>
              <w:t>2</w:t>
            </w:r>
            <w:r w:rsidRPr="005A6F5F">
              <w:rPr>
                <w:rFonts w:ascii="Times New Roman" w:hAnsi="Times New Roman" w:cs="Times New Roman"/>
                <w:sz w:val="20"/>
                <w:szCs w:val="20"/>
              </w:rPr>
              <w:t>0</w:t>
            </w:r>
          </w:p>
          <w:p w14:paraId="4F5DDBE4" w14:textId="77777777" w:rsidR="0014171D" w:rsidRPr="005A6F5F" w:rsidRDefault="00FB3DD3">
            <w:pPr>
              <w:rPr>
                <w:rFonts w:ascii="Times New Roman" w:hAnsi="Times New Roman" w:cs="Times New Roman"/>
                <w:sz w:val="20"/>
                <w:szCs w:val="20"/>
              </w:rPr>
            </w:pPr>
            <w:r w:rsidRPr="005A6F5F">
              <w:rPr>
                <w:rFonts w:ascii="Times New Roman" w:hAnsi="Times New Roman" w:cs="Times New Roman"/>
                <w:sz w:val="20"/>
                <w:szCs w:val="20"/>
              </w:rPr>
              <w:t>(</w:t>
            </w:r>
            <w:r w:rsidR="0014171D" w:rsidRPr="005A6F5F">
              <w:rPr>
                <w:rFonts w:ascii="Times New Roman" w:hAnsi="Times New Roman" w:cs="Times New Roman"/>
                <w:sz w:val="20"/>
                <w:szCs w:val="20"/>
              </w:rPr>
              <w:t>Q10</w:t>
            </w:r>
            <w:r w:rsidRPr="005A6F5F">
              <w:rPr>
                <w:rFonts w:ascii="Times New Roman" w:hAnsi="Times New Roman" w:cs="Times New Roman"/>
                <w:sz w:val="20"/>
                <w:szCs w:val="20"/>
              </w:rPr>
              <w:t>)</w:t>
            </w:r>
          </w:p>
        </w:tc>
        <w:tc>
          <w:tcPr>
            <w:tcW w:w="2409" w:type="dxa"/>
            <w:tcPrChange w:id="222" w:author="Author">
              <w:tcPr>
                <w:tcW w:w="2835" w:type="dxa"/>
              </w:tcPr>
            </w:tcPrChange>
          </w:tcPr>
          <w:p w14:paraId="5EC9AA72" w14:textId="77777777" w:rsidR="0014171D" w:rsidRPr="005A6F5F" w:rsidRDefault="0014171D" w:rsidP="001A7BCF">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Recoverables from SPV before adj</w:t>
            </w:r>
            <w:r w:rsidR="001A7BCF" w:rsidRPr="005A6F5F">
              <w:rPr>
                <w:rFonts w:ascii="Times New Roman" w:hAnsi="Times New Roman" w:cs="Times New Roman"/>
                <w:sz w:val="20"/>
                <w:szCs w:val="20"/>
              </w:rPr>
              <w:t>ustment for expected losses</w:t>
            </w:r>
          </w:p>
        </w:tc>
        <w:tc>
          <w:tcPr>
            <w:tcW w:w="4536" w:type="dxa"/>
            <w:tcPrChange w:id="223" w:author="Author">
              <w:tcPr>
                <w:tcW w:w="4820" w:type="dxa"/>
              </w:tcPr>
            </w:tcPrChange>
          </w:tcPr>
          <w:p w14:paraId="799CB17A" w14:textId="77777777" w:rsidR="0014171D" w:rsidRPr="005A6F5F" w:rsidRDefault="0014171D" w:rsidP="0014171D">
            <w:pPr>
              <w:rPr>
                <w:rFonts w:ascii="Times New Roman" w:hAnsi="Times New Roman" w:cs="Times New Roman"/>
                <w:sz w:val="20"/>
                <w:szCs w:val="20"/>
              </w:rPr>
            </w:pPr>
            <w:r w:rsidRPr="005A6F5F">
              <w:rPr>
                <w:rFonts w:ascii="Times New Roman" w:hAnsi="Times New Roman" w:cs="Times New Roman"/>
                <w:sz w:val="20"/>
                <w:szCs w:val="20"/>
              </w:rPr>
              <w:t>The total amount of Recoverables from SPV before adjustment for expected losses, referred to the best estimate for premium provisions.</w:t>
            </w:r>
          </w:p>
          <w:p w14:paraId="0B517BE7" w14:textId="77777777" w:rsidR="00FB3DD3" w:rsidRPr="00F55468" w:rsidRDefault="00FB3DD3" w:rsidP="00FB3DD3">
            <w:pPr>
              <w:rPr>
                <w:rFonts w:ascii="Times New Roman" w:hAnsi="Times New Roman" w:cs="Times New Roman"/>
                <w:sz w:val="20"/>
                <w:szCs w:val="20"/>
                <w:highlight w:val="yellow"/>
              </w:rPr>
            </w:pPr>
          </w:p>
          <w:p w14:paraId="4F324A59" w14:textId="77777777" w:rsidR="0014171D" w:rsidRPr="005A6F5F" w:rsidRDefault="0014171D">
            <w:pPr>
              <w:rPr>
                <w:rFonts w:ascii="Times New Roman" w:hAnsi="Times New Roman" w:cs="Times New Roman"/>
                <w:sz w:val="20"/>
                <w:szCs w:val="20"/>
              </w:rPr>
            </w:pPr>
          </w:p>
        </w:tc>
      </w:tr>
      <w:tr w:rsidR="00F079E7" w:rsidRPr="005A6F5F" w14:paraId="570D8BC3" w14:textId="77777777" w:rsidTr="0048321E">
        <w:trPr>
          <w:trHeight w:val="1680"/>
          <w:trPrChange w:id="224" w:author="Author">
            <w:trPr>
              <w:trHeight w:val="1680"/>
            </w:trPr>
          </w:trPrChange>
        </w:trPr>
        <w:tc>
          <w:tcPr>
            <w:tcW w:w="2019" w:type="dxa"/>
            <w:hideMark/>
            <w:tcPrChange w:id="225" w:author="Author">
              <w:tcPr>
                <w:tcW w:w="1593" w:type="dxa"/>
                <w:hideMark/>
              </w:tcPr>
            </w:tcPrChange>
          </w:tcPr>
          <w:p w14:paraId="5D44E31A" w14:textId="605ADB21" w:rsidR="00FB3DD3" w:rsidRPr="005A6F5F" w:rsidRDefault="00FB3DD3" w:rsidP="00FB3DD3">
            <w:pPr>
              <w:rPr>
                <w:rFonts w:ascii="Times New Roman" w:hAnsi="Times New Roman" w:cs="Times New Roman"/>
                <w:sz w:val="20"/>
                <w:szCs w:val="20"/>
              </w:rPr>
            </w:pPr>
            <w:r w:rsidRPr="005A6F5F">
              <w:rPr>
                <w:rFonts w:ascii="Times New Roman" w:hAnsi="Times New Roman" w:cs="Times New Roman"/>
                <w:sz w:val="20"/>
                <w:szCs w:val="20"/>
              </w:rPr>
              <w:t>C0020 to C0170/R01</w:t>
            </w:r>
            <w:r w:rsidR="00E64527" w:rsidRPr="005A6F5F">
              <w:rPr>
                <w:rFonts w:ascii="Times New Roman" w:hAnsi="Times New Roman" w:cs="Times New Roman"/>
                <w:sz w:val="20"/>
                <w:szCs w:val="20"/>
              </w:rPr>
              <w:t>3</w:t>
            </w:r>
            <w:r w:rsidRPr="005A6F5F">
              <w:rPr>
                <w:rFonts w:ascii="Times New Roman" w:hAnsi="Times New Roman" w:cs="Times New Roman"/>
                <w:sz w:val="20"/>
                <w:szCs w:val="20"/>
              </w:rPr>
              <w:t>0</w:t>
            </w:r>
          </w:p>
          <w:p w14:paraId="36C93F6D" w14:textId="77777777" w:rsidR="00F079E7" w:rsidRPr="005A6F5F" w:rsidRDefault="00FB3DD3" w:rsidP="0014171D">
            <w:pPr>
              <w:rPr>
                <w:rFonts w:ascii="Times New Roman" w:hAnsi="Times New Roman" w:cs="Times New Roman"/>
                <w:sz w:val="20"/>
                <w:szCs w:val="20"/>
              </w:rPr>
            </w:pPr>
            <w:r w:rsidRPr="005A6F5F">
              <w:rPr>
                <w:rFonts w:ascii="Times New Roman" w:hAnsi="Times New Roman" w:cs="Times New Roman"/>
                <w:sz w:val="20"/>
                <w:szCs w:val="20"/>
              </w:rPr>
              <w:t>(</w:t>
            </w:r>
            <w:r w:rsidR="00F079E7" w:rsidRPr="005A6F5F">
              <w:rPr>
                <w:rFonts w:ascii="Times New Roman" w:hAnsi="Times New Roman" w:cs="Times New Roman"/>
                <w:sz w:val="20"/>
                <w:szCs w:val="20"/>
              </w:rPr>
              <w:t>A11-</w:t>
            </w:r>
            <w:r w:rsidR="0014171D" w:rsidRPr="005A6F5F">
              <w:rPr>
                <w:rFonts w:ascii="Times New Roman" w:hAnsi="Times New Roman" w:cs="Times New Roman"/>
                <w:sz w:val="20"/>
                <w:szCs w:val="20"/>
              </w:rPr>
              <w:t>P</w:t>
            </w:r>
            <w:r w:rsidR="00F079E7" w:rsidRPr="005A6F5F">
              <w:rPr>
                <w:rFonts w:ascii="Times New Roman" w:hAnsi="Times New Roman" w:cs="Times New Roman"/>
                <w:sz w:val="20"/>
                <w:szCs w:val="20"/>
              </w:rPr>
              <w:t>11</w:t>
            </w:r>
            <w:r w:rsidRPr="005A6F5F">
              <w:rPr>
                <w:rFonts w:ascii="Times New Roman" w:hAnsi="Times New Roman" w:cs="Times New Roman"/>
                <w:sz w:val="20"/>
                <w:szCs w:val="20"/>
              </w:rPr>
              <w:t>)</w:t>
            </w:r>
          </w:p>
        </w:tc>
        <w:tc>
          <w:tcPr>
            <w:tcW w:w="2409" w:type="dxa"/>
            <w:hideMark/>
            <w:tcPrChange w:id="226" w:author="Author">
              <w:tcPr>
                <w:tcW w:w="2835" w:type="dxa"/>
                <w:hideMark/>
              </w:tcPr>
            </w:tcPrChange>
          </w:tcPr>
          <w:p w14:paraId="61931069" w14:textId="77777777" w:rsidR="00F079E7" w:rsidRPr="005A6F5F" w:rsidRDefault="0014171D" w:rsidP="001A7BCF">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Premium provisions, Recoverables from Finite Reinsurance before adjustment for expected losses - Direct and accepted reinsurance</w:t>
            </w:r>
            <w:r w:rsidR="001A7BCF" w:rsidRPr="005A6F5F">
              <w:rPr>
                <w:rFonts w:ascii="Times New Roman" w:hAnsi="Times New Roman" w:cs="Times New Roman"/>
                <w:sz w:val="20"/>
                <w:szCs w:val="20"/>
              </w:rPr>
              <w:t xml:space="preserve"> business</w:t>
            </w:r>
          </w:p>
        </w:tc>
        <w:tc>
          <w:tcPr>
            <w:tcW w:w="4536" w:type="dxa"/>
            <w:hideMark/>
            <w:tcPrChange w:id="227" w:author="Author">
              <w:tcPr>
                <w:tcW w:w="4820" w:type="dxa"/>
                <w:hideMark/>
              </w:tcPr>
            </w:tcPrChange>
          </w:tcPr>
          <w:p w14:paraId="61E987D9" w14:textId="77777777" w:rsidR="00F079E7" w:rsidRPr="005A6F5F" w:rsidRDefault="00F079E7" w:rsidP="00FB3DD3">
            <w:pPr>
              <w:rPr>
                <w:rFonts w:ascii="Times New Roman" w:hAnsi="Times New Roman" w:cs="Times New Roman"/>
                <w:sz w:val="20"/>
                <w:szCs w:val="20"/>
              </w:rPr>
            </w:pPr>
            <w:r w:rsidRPr="005A6F5F">
              <w:rPr>
                <w:rFonts w:ascii="Times New Roman" w:hAnsi="Times New Roman" w:cs="Times New Roman"/>
                <w:sz w:val="20"/>
                <w:szCs w:val="20"/>
              </w:rPr>
              <w:t xml:space="preserve">The amount of Recoverables from Finite Reinsurance before adjustment for expected losses, </w:t>
            </w:r>
            <w:r w:rsidR="0014171D" w:rsidRPr="005A6F5F">
              <w:rPr>
                <w:rFonts w:ascii="Times New Roman" w:hAnsi="Times New Roman" w:cs="Times New Roman"/>
                <w:sz w:val="20"/>
                <w:szCs w:val="20"/>
              </w:rPr>
              <w:t xml:space="preserve">referred to the best estimate for premium provisions, </w:t>
            </w:r>
            <w:r w:rsidRPr="005A6F5F">
              <w:rPr>
                <w:rFonts w:ascii="Times New Roman" w:hAnsi="Times New Roman" w:cs="Times New Roman"/>
                <w:sz w:val="20"/>
                <w:szCs w:val="20"/>
              </w:rPr>
              <w:t>for each line of business regarding direct and accepted reinsurance</w:t>
            </w:r>
            <w:r w:rsidR="001A7BCF" w:rsidRPr="005A6F5F">
              <w:rPr>
                <w:rFonts w:ascii="Times New Roman" w:hAnsi="Times New Roman" w:cs="Times New Roman"/>
                <w:sz w:val="20"/>
                <w:szCs w:val="20"/>
              </w:rPr>
              <w:t xml:space="preserve"> business.</w:t>
            </w:r>
          </w:p>
        </w:tc>
      </w:tr>
      <w:tr w:rsidR="0014171D" w:rsidRPr="005A6F5F" w14:paraId="5C8BC79B" w14:textId="77777777" w:rsidTr="0048321E">
        <w:trPr>
          <w:trHeight w:val="1407"/>
          <w:trPrChange w:id="228" w:author="Author">
            <w:trPr>
              <w:trHeight w:val="1407"/>
            </w:trPr>
          </w:trPrChange>
        </w:trPr>
        <w:tc>
          <w:tcPr>
            <w:tcW w:w="2019" w:type="dxa"/>
            <w:tcPrChange w:id="229" w:author="Author">
              <w:tcPr>
                <w:tcW w:w="1593" w:type="dxa"/>
              </w:tcPr>
            </w:tcPrChange>
          </w:tcPr>
          <w:p w14:paraId="3DB7A250" w14:textId="189567DE" w:rsidR="00FB3DD3" w:rsidRPr="005A6F5F" w:rsidRDefault="00FB3DD3" w:rsidP="00FB3DD3">
            <w:pPr>
              <w:rPr>
                <w:rFonts w:ascii="Times New Roman" w:hAnsi="Times New Roman" w:cs="Times New Roman"/>
                <w:sz w:val="20"/>
                <w:szCs w:val="20"/>
              </w:rPr>
            </w:pPr>
            <w:r w:rsidRPr="005A6F5F">
              <w:rPr>
                <w:rFonts w:ascii="Times New Roman" w:hAnsi="Times New Roman" w:cs="Times New Roman"/>
                <w:sz w:val="20"/>
                <w:szCs w:val="20"/>
              </w:rPr>
              <w:t>C0180/R01</w:t>
            </w:r>
            <w:r w:rsidR="00E64527" w:rsidRPr="005A6F5F">
              <w:rPr>
                <w:rFonts w:ascii="Times New Roman" w:hAnsi="Times New Roman" w:cs="Times New Roman"/>
                <w:sz w:val="20"/>
                <w:szCs w:val="20"/>
              </w:rPr>
              <w:t>3</w:t>
            </w:r>
            <w:r w:rsidRPr="005A6F5F">
              <w:rPr>
                <w:rFonts w:ascii="Times New Roman" w:hAnsi="Times New Roman" w:cs="Times New Roman"/>
                <w:sz w:val="20"/>
                <w:szCs w:val="20"/>
              </w:rPr>
              <w:t>0</w:t>
            </w:r>
          </w:p>
          <w:p w14:paraId="48DAB52C" w14:textId="77777777" w:rsidR="0014171D" w:rsidRPr="005A6F5F" w:rsidRDefault="00FB3DD3">
            <w:pPr>
              <w:rPr>
                <w:rFonts w:ascii="Times New Roman" w:hAnsi="Times New Roman" w:cs="Times New Roman"/>
                <w:sz w:val="20"/>
                <w:szCs w:val="20"/>
              </w:rPr>
            </w:pPr>
            <w:r w:rsidRPr="005A6F5F">
              <w:rPr>
                <w:rFonts w:ascii="Times New Roman" w:hAnsi="Times New Roman" w:cs="Times New Roman"/>
                <w:sz w:val="20"/>
                <w:szCs w:val="20"/>
              </w:rPr>
              <w:t>(</w:t>
            </w:r>
            <w:r w:rsidR="0014171D" w:rsidRPr="005A6F5F">
              <w:rPr>
                <w:rFonts w:ascii="Times New Roman" w:hAnsi="Times New Roman" w:cs="Times New Roman"/>
                <w:sz w:val="20"/>
                <w:szCs w:val="20"/>
              </w:rPr>
              <w:t>Q11</w:t>
            </w:r>
            <w:r w:rsidRPr="005A6F5F">
              <w:rPr>
                <w:rFonts w:ascii="Times New Roman" w:hAnsi="Times New Roman" w:cs="Times New Roman"/>
                <w:sz w:val="20"/>
                <w:szCs w:val="20"/>
              </w:rPr>
              <w:t>)</w:t>
            </w:r>
          </w:p>
        </w:tc>
        <w:tc>
          <w:tcPr>
            <w:tcW w:w="2409" w:type="dxa"/>
            <w:tcPrChange w:id="230" w:author="Author">
              <w:tcPr>
                <w:tcW w:w="2835" w:type="dxa"/>
              </w:tcPr>
            </w:tcPrChange>
          </w:tcPr>
          <w:p w14:paraId="09653839" w14:textId="77777777" w:rsidR="0014171D" w:rsidRPr="005A6F5F" w:rsidRDefault="0014171D" w:rsidP="001A7BCF">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Recoverables from Finite Reinsurance before</w:t>
            </w:r>
            <w:r w:rsidR="001A7BCF" w:rsidRPr="005A6F5F">
              <w:rPr>
                <w:rFonts w:ascii="Times New Roman" w:hAnsi="Times New Roman" w:cs="Times New Roman"/>
                <w:sz w:val="20"/>
                <w:szCs w:val="20"/>
              </w:rPr>
              <w:t xml:space="preserve"> adjustment for expected losses.</w:t>
            </w:r>
          </w:p>
        </w:tc>
        <w:tc>
          <w:tcPr>
            <w:tcW w:w="4536" w:type="dxa"/>
            <w:tcPrChange w:id="231" w:author="Author">
              <w:tcPr>
                <w:tcW w:w="4820" w:type="dxa"/>
              </w:tcPr>
            </w:tcPrChange>
          </w:tcPr>
          <w:p w14:paraId="0B2A9104" w14:textId="77777777" w:rsidR="0014171D" w:rsidRPr="005A6F5F" w:rsidRDefault="0014171D" w:rsidP="00114D15">
            <w:pPr>
              <w:rPr>
                <w:rFonts w:ascii="Times New Roman" w:hAnsi="Times New Roman" w:cs="Times New Roman"/>
                <w:sz w:val="20"/>
                <w:szCs w:val="20"/>
              </w:rPr>
            </w:pPr>
            <w:r w:rsidRPr="005A6F5F">
              <w:rPr>
                <w:rFonts w:ascii="Times New Roman" w:hAnsi="Times New Roman" w:cs="Times New Roman"/>
                <w:sz w:val="20"/>
                <w:szCs w:val="20"/>
              </w:rPr>
              <w:t>The total amount of Recoverables from Finite Reinsurance before adjustment for expected losses, referred to the best estimate for premium provisions.</w:t>
            </w:r>
          </w:p>
          <w:p w14:paraId="7B0A03AB" w14:textId="77777777" w:rsidR="00FB3DD3" w:rsidRPr="00F55468" w:rsidRDefault="00FB3DD3" w:rsidP="00FB3DD3">
            <w:pPr>
              <w:rPr>
                <w:rFonts w:ascii="Times New Roman" w:hAnsi="Times New Roman" w:cs="Times New Roman"/>
                <w:sz w:val="20"/>
                <w:szCs w:val="20"/>
                <w:highlight w:val="yellow"/>
              </w:rPr>
            </w:pPr>
          </w:p>
          <w:p w14:paraId="6C824486" w14:textId="77777777" w:rsidR="0014171D" w:rsidRPr="005A6F5F" w:rsidRDefault="0014171D">
            <w:pPr>
              <w:rPr>
                <w:rFonts w:ascii="Times New Roman" w:hAnsi="Times New Roman" w:cs="Times New Roman"/>
                <w:sz w:val="20"/>
                <w:szCs w:val="20"/>
              </w:rPr>
            </w:pPr>
          </w:p>
        </w:tc>
      </w:tr>
      <w:tr w:rsidR="00F079E7" w:rsidRPr="005A6F5F" w14:paraId="38EAF757" w14:textId="77777777" w:rsidTr="0048321E">
        <w:trPr>
          <w:trHeight w:val="2117"/>
          <w:trPrChange w:id="232" w:author="Author">
            <w:trPr>
              <w:trHeight w:val="2117"/>
            </w:trPr>
          </w:trPrChange>
        </w:trPr>
        <w:tc>
          <w:tcPr>
            <w:tcW w:w="2019" w:type="dxa"/>
            <w:hideMark/>
            <w:tcPrChange w:id="233" w:author="Author">
              <w:tcPr>
                <w:tcW w:w="1593" w:type="dxa"/>
                <w:hideMark/>
              </w:tcPr>
            </w:tcPrChange>
          </w:tcPr>
          <w:p w14:paraId="79757A1E" w14:textId="3773F493" w:rsidR="00FB3DD3" w:rsidRPr="005A6F5F" w:rsidRDefault="00FB3DD3" w:rsidP="00FB3DD3">
            <w:pPr>
              <w:rPr>
                <w:rFonts w:ascii="Times New Roman" w:hAnsi="Times New Roman" w:cs="Times New Roman"/>
                <w:sz w:val="20"/>
                <w:szCs w:val="20"/>
              </w:rPr>
            </w:pPr>
            <w:r w:rsidRPr="005A6F5F">
              <w:rPr>
                <w:rFonts w:ascii="Times New Roman" w:hAnsi="Times New Roman" w:cs="Times New Roman"/>
                <w:sz w:val="20"/>
                <w:szCs w:val="20"/>
              </w:rPr>
              <w:t>C0020 to C0170/R01</w:t>
            </w:r>
            <w:r w:rsidR="00E64527" w:rsidRPr="005A6F5F">
              <w:rPr>
                <w:rFonts w:ascii="Times New Roman" w:hAnsi="Times New Roman" w:cs="Times New Roman"/>
                <w:sz w:val="20"/>
                <w:szCs w:val="20"/>
              </w:rPr>
              <w:t>4</w:t>
            </w:r>
            <w:r w:rsidRPr="005A6F5F">
              <w:rPr>
                <w:rFonts w:ascii="Times New Roman" w:hAnsi="Times New Roman" w:cs="Times New Roman"/>
                <w:sz w:val="20"/>
                <w:szCs w:val="20"/>
              </w:rPr>
              <w:t>0</w:t>
            </w:r>
          </w:p>
          <w:p w14:paraId="2ADAD7EC" w14:textId="77777777" w:rsidR="00F079E7" w:rsidRPr="005A6F5F" w:rsidRDefault="00FB3DD3">
            <w:pPr>
              <w:rPr>
                <w:rFonts w:ascii="Times New Roman" w:hAnsi="Times New Roman" w:cs="Times New Roman"/>
                <w:sz w:val="20"/>
                <w:szCs w:val="20"/>
              </w:rPr>
            </w:pPr>
            <w:r w:rsidRPr="005A6F5F">
              <w:rPr>
                <w:rFonts w:ascii="Times New Roman" w:hAnsi="Times New Roman" w:cs="Times New Roman"/>
                <w:sz w:val="20"/>
                <w:szCs w:val="20"/>
              </w:rPr>
              <w:t>(</w:t>
            </w:r>
            <w:r w:rsidR="00F079E7" w:rsidRPr="005A6F5F">
              <w:rPr>
                <w:rFonts w:ascii="Times New Roman" w:hAnsi="Times New Roman" w:cs="Times New Roman"/>
                <w:sz w:val="20"/>
                <w:szCs w:val="20"/>
              </w:rPr>
              <w:t>A12-</w:t>
            </w:r>
            <w:r w:rsidR="0014171D" w:rsidRPr="005A6F5F">
              <w:rPr>
                <w:rFonts w:ascii="Times New Roman" w:hAnsi="Times New Roman" w:cs="Times New Roman"/>
                <w:sz w:val="20"/>
                <w:szCs w:val="20"/>
              </w:rPr>
              <w:t>P</w:t>
            </w:r>
            <w:r w:rsidR="00F079E7" w:rsidRPr="005A6F5F">
              <w:rPr>
                <w:rFonts w:ascii="Times New Roman" w:hAnsi="Times New Roman" w:cs="Times New Roman"/>
                <w:sz w:val="20"/>
                <w:szCs w:val="20"/>
              </w:rPr>
              <w:t>12</w:t>
            </w:r>
            <w:r w:rsidRPr="005A6F5F">
              <w:rPr>
                <w:rFonts w:ascii="Times New Roman" w:hAnsi="Times New Roman" w:cs="Times New Roman"/>
                <w:sz w:val="20"/>
                <w:szCs w:val="20"/>
              </w:rPr>
              <w:t>)</w:t>
            </w:r>
          </w:p>
        </w:tc>
        <w:tc>
          <w:tcPr>
            <w:tcW w:w="2409" w:type="dxa"/>
            <w:hideMark/>
            <w:tcPrChange w:id="234" w:author="Author">
              <w:tcPr>
                <w:tcW w:w="2835" w:type="dxa"/>
                <w:hideMark/>
              </w:tcPr>
            </w:tcPrChange>
          </w:tcPr>
          <w:p w14:paraId="289A3880" w14:textId="77777777" w:rsidR="00F079E7" w:rsidRPr="005A6F5F" w:rsidRDefault="0014171D" w:rsidP="001A7BCF">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Premium provisions, Total recoverable from reinsurance/SPV</w:t>
            </w:r>
            <w:r w:rsidRPr="005A6F5F">
              <w:rPr>
                <w:rFonts w:ascii="Times New Roman" w:hAnsi="Times New Roman" w:cs="Times New Roman"/>
                <w:sz w:val="20"/>
                <w:szCs w:val="20"/>
              </w:rPr>
              <w:t xml:space="preserve"> and Finite re</w:t>
            </w:r>
            <w:r w:rsidR="00FB3DD3" w:rsidRPr="005A6F5F">
              <w:rPr>
                <w:rFonts w:ascii="Times New Roman" w:hAnsi="Times New Roman" w:cs="Times New Roman"/>
                <w:sz w:val="20"/>
                <w:szCs w:val="20"/>
              </w:rPr>
              <w:t>insurance</w:t>
            </w:r>
            <w:r w:rsidR="00F079E7" w:rsidRPr="005A6F5F">
              <w:rPr>
                <w:rFonts w:ascii="Times New Roman" w:hAnsi="Times New Roman" w:cs="Times New Roman"/>
                <w:sz w:val="20"/>
                <w:szCs w:val="20"/>
              </w:rPr>
              <w:t xml:space="preserve"> after the adjustment for expected losses due to counterparty default - Direct and accepted reinsurance</w:t>
            </w:r>
            <w:r w:rsidR="001A7BCF" w:rsidRPr="005A6F5F">
              <w:rPr>
                <w:rFonts w:ascii="Times New Roman" w:hAnsi="Times New Roman" w:cs="Times New Roman"/>
                <w:sz w:val="20"/>
                <w:szCs w:val="20"/>
              </w:rPr>
              <w:t xml:space="preserve"> business</w:t>
            </w:r>
          </w:p>
        </w:tc>
        <w:tc>
          <w:tcPr>
            <w:tcW w:w="4536" w:type="dxa"/>
            <w:hideMark/>
            <w:tcPrChange w:id="235" w:author="Author">
              <w:tcPr>
                <w:tcW w:w="4820" w:type="dxa"/>
                <w:hideMark/>
              </w:tcPr>
            </w:tcPrChange>
          </w:tcPr>
          <w:p w14:paraId="3F765014" w14:textId="77777777" w:rsidR="00F079E7" w:rsidRPr="005A6F5F" w:rsidRDefault="00F079E7">
            <w:pPr>
              <w:rPr>
                <w:rFonts w:ascii="Times New Roman" w:hAnsi="Times New Roman" w:cs="Times New Roman"/>
                <w:sz w:val="20"/>
                <w:szCs w:val="20"/>
              </w:rPr>
            </w:pPr>
            <w:r w:rsidRPr="005A6F5F">
              <w:rPr>
                <w:rFonts w:ascii="Times New Roman" w:hAnsi="Times New Roman" w:cs="Times New Roman"/>
                <w:sz w:val="20"/>
                <w:szCs w:val="20"/>
              </w:rPr>
              <w:t>The amount of best estimate for premium provisions, Total recoverable from reinsurance/SPV</w:t>
            </w:r>
            <w:r w:rsidR="00B853D9" w:rsidRPr="005A6F5F">
              <w:rPr>
                <w:rFonts w:ascii="Times New Roman" w:hAnsi="Times New Roman" w:cs="Times New Roman"/>
                <w:sz w:val="20"/>
                <w:szCs w:val="20"/>
              </w:rPr>
              <w:t xml:space="preserve"> and Finite re</w:t>
            </w:r>
            <w:r w:rsidR="00FB3DD3" w:rsidRPr="005A6F5F">
              <w:rPr>
                <w:rFonts w:ascii="Times New Roman" w:hAnsi="Times New Roman" w:cs="Times New Roman"/>
                <w:sz w:val="20"/>
                <w:szCs w:val="20"/>
              </w:rPr>
              <w:t>insurance</w:t>
            </w:r>
            <w:r w:rsidRPr="005A6F5F">
              <w:rPr>
                <w:rFonts w:ascii="Times New Roman" w:hAnsi="Times New Roman" w:cs="Times New Roman"/>
                <w:sz w:val="20"/>
                <w:szCs w:val="20"/>
              </w:rPr>
              <w:t xml:space="preserve"> after the adjustment for expected losses due to counterparty default, for each line of business regarding direct business and accepted reinsurance</w:t>
            </w:r>
            <w:r w:rsidR="00B853D9" w:rsidRPr="005A6F5F">
              <w:rPr>
                <w:rFonts w:ascii="Times New Roman" w:hAnsi="Times New Roman" w:cs="Times New Roman"/>
                <w:sz w:val="20"/>
                <w:szCs w:val="20"/>
              </w:rPr>
              <w:t xml:space="preserve"> business</w:t>
            </w:r>
            <w:r w:rsidR="00FB3DD3" w:rsidRPr="005A6F5F">
              <w:rPr>
                <w:rFonts w:ascii="Times New Roman" w:hAnsi="Times New Roman" w:cs="Times New Roman"/>
                <w:sz w:val="20"/>
                <w:szCs w:val="20"/>
              </w:rPr>
              <w:t>.</w:t>
            </w:r>
          </w:p>
        </w:tc>
      </w:tr>
      <w:tr w:rsidR="0014171D" w:rsidRPr="005A6F5F" w14:paraId="52CBB3FE" w14:textId="77777777" w:rsidTr="0048321E">
        <w:trPr>
          <w:trHeight w:val="570"/>
          <w:trPrChange w:id="236" w:author="Author">
            <w:trPr>
              <w:trHeight w:val="570"/>
            </w:trPr>
          </w:trPrChange>
        </w:trPr>
        <w:tc>
          <w:tcPr>
            <w:tcW w:w="2019" w:type="dxa"/>
            <w:tcPrChange w:id="237" w:author="Author">
              <w:tcPr>
                <w:tcW w:w="1593" w:type="dxa"/>
              </w:tcPr>
            </w:tcPrChange>
          </w:tcPr>
          <w:p w14:paraId="291FA9E9" w14:textId="767A88E9" w:rsidR="00FB3DD3" w:rsidRPr="005A6F5F" w:rsidRDefault="00FB3DD3" w:rsidP="00FB3DD3">
            <w:pPr>
              <w:rPr>
                <w:rFonts w:ascii="Times New Roman" w:hAnsi="Times New Roman" w:cs="Times New Roman"/>
                <w:sz w:val="20"/>
                <w:szCs w:val="20"/>
              </w:rPr>
            </w:pPr>
            <w:r w:rsidRPr="005A6F5F">
              <w:rPr>
                <w:rFonts w:ascii="Times New Roman" w:hAnsi="Times New Roman" w:cs="Times New Roman"/>
                <w:sz w:val="20"/>
                <w:szCs w:val="20"/>
              </w:rPr>
              <w:t>C0180/R01</w:t>
            </w:r>
            <w:r w:rsidR="00E64527" w:rsidRPr="005A6F5F">
              <w:rPr>
                <w:rFonts w:ascii="Times New Roman" w:hAnsi="Times New Roman" w:cs="Times New Roman"/>
                <w:sz w:val="20"/>
                <w:szCs w:val="20"/>
              </w:rPr>
              <w:t>4</w:t>
            </w:r>
            <w:r w:rsidRPr="005A6F5F">
              <w:rPr>
                <w:rFonts w:ascii="Times New Roman" w:hAnsi="Times New Roman" w:cs="Times New Roman"/>
                <w:sz w:val="20"/>
                <w:szCs w:val="20"/>
              </w:rPr>
              <w:t>0</w:t>
            </w:r>
          </w:p>
          <w:p w14:paraId="3EC6194D" w14:textId="77777777" w:rsidR="0014171D" w:rsidRPr="005A6F5F" w:rsidRDefault="00FB3DD3">
            <w:pPr>
              <w:rPr>
                <w:rFonts w:ascii="Times New Roman" w:hAnsi="Times New Roman" w:cs="Times New Roman"/>
                <w:sz w:val="20"/>
                <w:szCs w:val="20"/>
              </w:rPr>
            </w:pPr>
            <w:r w:rsidRPr="005A6F5F">
              <w:rPr>
                <w:rFonts w:ascii="Times New Roman" w:hAnsi="Times New Roman" w:cs="Times New Roman"/>
                <w:sz w:val="20"/>
                <w:szCs w:val="20"/>
              </w:rPr>
              <w:t>(</w:t>
            </w:r>
            <w:r w:rsidR="0014171D" w:rsidRPr="005A6F5F">
              <w:rPr>
                <w:rFonts w:ascii="Times New Roman" w:hAnsi="Times New Roman" w:cs="Times New Roman"/>
                <w:sz w:val="20"/>
                <w:szCs w:val="20"/>
              </w:rPr>
              <w:t>Q12</w:t>
            </w:r>
            <w:r w:rsidRPr="005A6F5F">
              <w:rPr>
                <w:rFonts w:ascii="Times New Roman" w:hAnsi="Times New Roman" w:cs="Times New Roman"/>
                <w:sz w:val="20"/>
                <w:szCs w:val="20"/>
              </w:rPr>
              <w:t>)</w:t>
            </w:r>
          </w:p>
        </w:tc>
        <w:tc>
          <w:tcPr>
            <w:tcW w:w="2409" w:type="dxa"/>
            <w:tcPrChange w:id="238" w:author="Author">
              <w:tcPr>
                <w:tcW w:w="2835" w:type="dxa"/>
              </w:tcPr>
            </w:tcPrChange>
          </w:tcPr>
          <w:p w14:paraId="50C567A7" w14:textId="77777777" w:rsidR="0014171D" w:rsidRPr="005A6F5F" w:rsidRDefault="0014171D" w:rsidP="001A7BCF">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Recoverable from reinsurance/SPV and Finite re</w:t>
            </w:r>
            <w:r w:rsidR="00FB3DD3" w:rsidRPr="005A6F5F">
              <w:rPr>
                <w:rFonts w:ascii="Times New Roman" w:hAnsi="Times New Roman" w:cs="Times New Roman"/>
                <w:sz w:val="20"/>
                <w:szCs w:val="20"/>
              </w:rPr>
              <w:t>insurance</w:t>
            </w:r>
            <w:r w:rsidRPr="005A6F5F">
              <w:rPr>
                <w:rFonts w:ascii="Times New Roman" w:hAnsi="Times New Roman" w:cs="Times New Roman"/>
                <w:sz w:val="20"/>
                <w:szCs w:val="20"/>
              </w:rPr>
              <w:t xml:space="preserve"> after the adjustment for expected losse</w:t>
            </w:r>
            <w:r w:rsidR="001A7BCF" w:rsidRPr="005A6F5F">
              <w:rPr>
                <w:rFonts w:ascii="Times New Roman" w:hAnsi="Times New Roman" w:cs="Times New Roman"/>
                <w:sz w:val="20"/>
                <w:szCs w:val="20"/>
              </w:rPr>
              <w:t>s due to counterparty default.</w:t>
            </w:r>
          </w:p>
        </w:tc>
        <w:tc>
          <w:tcPr>
            <w:tcW w:w="4536" w:type="dxa"/>
            <w:tcPrChange w:id="239" w:author="Author">
              <w:tcPr>
                <w:tcW w:w="4820" w:type="dxa"/>
              </w:tcPr>
            </w:tcPrChange>
          </w:tcPr>
          <w:p w14:paraId="402652DA" w14:textId="77777777" w:rsidR="0014171D" w:rsidRPr="005A6F5F" w:rsidRDefault="0014171D" w:rsidP="00114D15">
            <w:pPr>
              <w:rPr>
                <w:rFonts w:ascii="Times New Roman" w:hAnsi="Times New Roman" w:cs="Times New Roman"/>
                <w:sz w:val="20"/>
                <w:szCs w:val="20"/>
              </w:rPr>
            </w:pPr>
            <w:r w:rsidRPr="005A6F5F">
              <w:rPr>
                <w:rFonts w:ascii="Times New Roman" w:hAnsi="Times New Roman" w:cs="Times New Roman"/>
                <w:sz w:val="20"/>
                <w:szCs w:val="20"/>
              </w:rPr>
              <w:t>The total amount of Recoverable from reinsurance/SPV and Finite re</w:t>
            </w:r>
            <w:r w:rsidR="00FB3DD3" w:rsidRPr="005A6F5F">
              <w:rPr>
                <w:rFonts w:ascii="Times New Roman" w:hAnsi="Times New Roman" w:cs="Times New Roman"/>
                <w:sz w:val="20"/>
                <w:szCs w:val="20"/>
              </w:rPr>
              <w:t>insurance</w:t>
            </w:r>
            <w:r w:rsidRPr="005A6F5F">
              <w:rPr>
                <w:rFonts w:ascii="Times New Roman" w:hAnsi="Times New Roman" w:cs="Times New Roman"/>
                <w:sz w:val="20"/>
                <w:szCs w:val="20"/>
              </w:rPr>
              <w:t xml:space="preserve"> after the adjustment for expected losses due to counterparty default, referred to the best estimate for premium provisions</w:t>
            </w:r>
            <w:r w:rsidR="00B853D9" w:rsidRPr="005A6F5F">
              <w:rPr>
                <w:rFonts w:ascii="Times New Roman" w:hAnsi="Times New Roman" w:cs="Times New Roman"/>
                <w:sz w:val="20"/>
                <w:szCs w:val="20"/>
              </w:rPr>
              <w:t>.</w:t>
            </w:r>
          </w:p>
          <w:p w14:paraId="19453F3A" w14:textId="77777777" w:rsidR="00FB3DD3" w:rsidRPr="00F55468" w:rsidRDefault="00FB3DD3" w:rsidP="00FB3DD3">
            <w:pPr>
              <w:rPr>
                <w:rFonts w:ascii="Times New Roman" w:hAnsi="Times New Roman" w:cs="Times New Roman"/>
                <w:sz w:val="20"/>
                <w:szCs w:val="20"/>
                <w:highlight w:val="yellow"/>
              </w:rPr>
            </w:pPr>
          </w:p>
          <w:p w14:paraId="1946F903" w14:textId="77777777" w:rsidR="0014171D" w:rsidRPr="005A6F5F" w:rsidRDefault="0014171D">
            <w:pPr>
              <w:rPr>
                <w:rFonts w:ascii="Times New Roman" w:hAnsi="Times New Roman" w:cs="Times New Roman"/>
                <w:sz w:val="20"/>
                <w:szCs w:val="20"/>
              </w:rPr>
            </w:pPr>
          </w:p>
        </w:tc>
      </w:tr>
      <w:tr w:rsidR="003B3B2D" w:rsidRPr="005A6F5F" w14:paraId="1243C886" w14:textId="77777777" w:rsidTr="0048321E">
        <w:trPr>
          <w:trHeight w:val="922"/>
          <w:trPrChange w:id="240" w:author="Author">
            <w:trPr>
              <w:trHeight w:val="922"/>
            </w:trPr>
          </w:trPrChange>
        </w:trPr>
        <w:tc>
          <w:tcPr>
            <w:tcW w:w="2019" w:type="dxa"/>
            <w:hideMark/>
            <w:tcPrChange w:id="241" w:author="Author">
              <w:tcPr>
                <w:tcW w:w="1593" w:type="dxa"/>
                <w:hideMark/>
              </w:tcPr>
            </w:tcPrChange>
          </w:tcPr>
          <w:p w14:paraId="6BC4F12F" w14:textId="4AEF9CAA" w:rsidR="003B3B2D" w:rsidRPr="005A6F5F" w:rsidRDefault="003B3B2D" w:rsidP="003B3B2D">
            <w:pPr>
              <w:rPr>
                <w:rFonts w:ascii="Times New Roman" w:hAnsi="Times New Roman" w:cs="Times New Roman"/>
                <w:sz w:val="20"/>
                <w:szCs w:val="20"/>
              </w:rPr>
            </w:pPr>
            <w:r w:rsidRPr="005A6F5F">
              <w:rPr>
                <w:rFonts w:ascii="Times New Roman" w:hAnsi="Times New Roman" w:cs="Times New Roman"/>
                <w:sz w:val="20"/>
                <w:szCs w:val="20"/>
              </w:rPr>
              <w:t>C0020 to C0170/R01</w:t>
            </w:r>
            <w:r w:rsidR="00E64527" w:rsidRPr="005A6F5F">
              <w:rPr>
                <w:rFonts w:ascii="Times New Roman" w:hAnsi="Times New Roman" w:cs="Times New Roman"/>
                <w:sz w:val="20"/>
                <w:szCs w:val="20"/>
              </w:rPr>
              <w:t>5</w:t>
            </w:r>
            <w:r w:rsidRPr="005A6F5F">
              <w:rPr>
                <w:rFonts w:ascii="Times New Roman" w:hAnsi="Times New Roman" w:cs="Times New Roman"/>
                <w:sz w:val="20"/>
                <w:szCs w:val="20"/>
              </w:rPr>
              <w:t>0</w:t>
            </w:r>
          </w:p>
          <w:p w14:paraId="7D659713" w14:textId="77777777" w:rsidR="003B3B2D" w:rsidRPr="005A6F5F" w:rsidRDefault="003B3B2D">
            <w:pPr>
              <w:rPr>
                <w:rFonts w:ascii="Times New Roman" w:hAnsi="Times New Roman" w:cs="Times New Roman"/>
                <w:sz w:val="20"/>
                <w:szCs w:val="20"/>
              </w:rPr>
            </w:pPr>
            <w:r w:rsidRPr="005A6F5F">
              <w:rPr>
                <w:rFonts w:ascii="Times New Roman" w:hAnsi="Times New Roman" w:cs="Times New Roman"/>
                <w:sz w:val="20"/>
                <w:szCs w:val="20"/>
              </w:rPr>
              <w:t>(A13-P13)</w:t>
            </w:r>
          </w:p>
        </w:tc>
        <w:tc>
          <w:tcPr>
            <w:tcW w:w="2409" w:type="dxa"/>
            <w:hideMark/>
            <w:tcPrChange w:id="242" w:author="Author">
              <w:tcPr>
                <w:tcW w:w="2835" w:type="dxa"/>
                <w:hideMark/>
              </w:tcPr>
            </w:tcPrChange>
          </w:tcPr>
          <w:p w14:paraId="3D61AF9C" w14:textId="77777777" w:rsidR="003B3B2D" w:rsidRPr="005A6F5F" w:rsidRDefault="003B3B2D" w:rsidP="000F1342">
            <w:pPr>
              <w:rPr>
                <w:rFonts w:ascii="Times New Roman" w:hAnsi="Times New Roman" w:cs="Times New Roman"/>
                <w:sz w:val="20"/>
                <w:szCs w:val="20"/>
              </w:rPr>
            </w:pPr>
            <w:r w:rsidRPr="005A6F5F">
              <w:rPr>
                <w:rFonts w:ascii="Times New Roman" w:hAnsi="Times New Roman" w:cs="Times New Roman"/>
                <w:sz w:val="20"/>
                <w:szCs w:val="20"/>
              </w:rPr>
              <w:t>Net best estimate of Premium provisions - Direct  and accepted reinsurance business</w:t>
            </w:r>
          </w:p>
        </w:tc>
        <w:tc>
          <w:tcPr>
            <w:tcW w:w="4536" w:type="dxa"/>
            <w:hideMark/>
            <w:tcPrChange w:id="243" w:author="Author">
              <w:tcPr>
                <w:tcW w:w="4820" w:type="dxa"/>
                <w:hideMark/>
              </w:tcPr>
            </w:tcPrChange>
          </w:tcPr>
          <w:p w14:paraId="3829F381" w14:textId="655A0FAB" w:rsidR="003B3B2D" w:rsidRPr="005A6F5F" w:rsidRDefault="003B3B2D">
            <w:pPr>
              <w:rPr>
                <w:rFonts w:ascii="Times New Roman" w:hAnsi="Times New Roman" w:cs="Times New Roman"/>
                <w:sz w:val="20"/>
                <w:szCs w:val="20"/>
              </w:rPr>
            </w:pPr>
            <w:r w:rsidRPr="005A6F5F">
              <w:rPr>
                <w:rFonts w:ascii="Times New Roman" w:hAnsi="Times New Roman" w:cs="Times New Roman"/>
                <w:sz w:val="20"/>
                <w:szCs w:val="20"/>
              </w:rPr>
              <w:t>The amount of net best estimate for premium provisions, for each line of business.</w:t>
            </w:r>
          </w:p>
          <w:p w14:paraId="1B090BCE" w14:textId="77777777" w:rsidR="003B3B2D" w:rsidRPr="00F55468" w:rsidRDefault="003B3B2D">
            <w:pPr>
              <w:rPr>
                <w:rFonts w:ascii="Times New Roman" w:hAnsi="Times New Roman" w:cs="Times New Roman"/>
                <w:sz w:val="20"/>
                <w:szCs w:val="20"/>
              </w:rPr>
            </w:pPr>
          </w:p>
          <w:p w14:paraId="4516AEFC" w14:textId="77777777" w:rsidR="003B3B2D" w:rsidRPr="00F55468" w:rsidRDefault="003B3B2D" w:rsidP="00793878">
            <w:pPr>
              <w:rPr>
                <w:rFonts w:ascii="Times New Roman" w:hAnsi="Times New Roman" w:cs="Times New Roman"/>
                <w:sz w:val="20"/>
                <w:szCs w:val="20"/>
              </w:rPr>
            </w:pPr>
          </w:p>
        </w:tc>
      </w:tr>
      <w:tr w:rsidR="000F1342" w:rsidRPr="001C5ED3" w14:paraId="3608C04D" w14:textId="77777777" w:rsidTr="0048321E">
        <w:trPr>
          <w:trHeight w:val="836"/>
          <w:trPrChange w:id="244" w:author="Author">
            <w:trPr>
              <w:trHeight w:val="836"/>
            </w:trPr>
          </w:trPrChange>
        </w:trPr>
        <w:tc>
          <w:tcPr>
            <w:tcW w:w="2019" w:type="dxa"/>
            <w:tcPrChange w:id="245" w:author="Author">
              <w:tcPr>
                <w:tcW w:w="1593" w:type="dxa"/>
              </w:tcPr>
            </w:tcPrChange>
          </w:tcPr>
          <w:p w14:paraId="4D708163" w14:textId="547DD51C" w:rsidR="00DE0F07" w:rsidRPr="005A6F5F" w:rsidRDefault="00DE0F07" w:rsidP="00DE0F07">
            <w:pPr>
              <w:rPr>
                <w:rFonts w:ascii="Times New Roman" w:hAnsi="Times New Roman" w:cs="Times New Roman"/>
                <w:sz w:val="20"/>
                <w:szCs w:val="20"/>
              </w:rPr>
            </w:pPr>
            <w:r w:rsidRPr="005A6F5F">
              <w:rPr>
                <w:rFonts w:ascii="Times New Roman" w:hAnsi="Times New Roman" w:cs="Times New Roman"/>
                <w:sz w:val="20"/>
                <w:szCs w:val="20"/>
              </w:rPr>
              <w:t>C0180/R01</w:t>
            </w:r>
            <w:r w:rsidR="00E64527" w:rsidRPr="005A6F5F">
              <w:rPr>
                <w:rFonts w:ascii="Times New Roman" w:hAnsi="Times New Roman" w:cs="Times New Roman"/>
                <w:sz w:val="20"/>
                <w:szCs w:val="20"/>
              </w:rPr>
              <w:t>5</w:t>
            </w:r>
            <w:r w:rsidRPr="005A6F5F">
              <w:rPr>
                <w:rFonts w:ascii="Times New Roman" w:hAnsi="Times New Roman" w:cs="Times New Roman"/>
                <w:sz w:val="20"/>
                <w:szCs w:val="20"/>
              </w:rPr>
              <w:t>0</w:t>
            </w:r>
          </w:p>
          <w:p w14:paraId="7020A275" w14:textId="77777777" w:rsidR="000F1342" w:rsidRPr="005A6F5F" w:rsidDel="00B5777D" w:rsidRDefault="00DE0F07">
            <w:pPr>
              <w:rPr>
                <w:rFonts w:ascii="Times New Roman" w:hAnsi="Times New Roman" w:cs="Times New Roman"/>
                <w:sz w:val="20"/>
                <w:szCs w:val="20"/>
              </w:rPr>
            </w:pPr>
            <w:r w:rsidRPr="005A6F5F">
              <w:rPr>
                <w:rFonts w:ascii="Times New Roman" w:hAnsi="Times New Roman" w:cs="Times New Roman"/>
                <w:sz w:val="20"/>
                <w:szCs w:val="20"/>
              </w:rPr>
              <w:t>(</w:t>
            </w:r>
            <w:r w:rsidR="000F1342" w:rsidRPr="005A6F5F">
              <w:rPr>
                <w:rFonts w:ascii="Times New Roman" w:hAnsi="Times New Roman" w:cs="Times New Roman"/>
                <w:sz w:val="20"/>
                <w:szCs w:val="20"/>
              </w:rPr>
              <w:t>Q13</w:t>
            </w:r>
            <w:r w:rsidRPr="005A6F5F">
              <w:rPr>
                <w:rFonts w:ascii="Times New Roman" w:hAnsi="Times New Roman" w:cs="Times New Roman"/>
                <w:sz w:val="20"/>
                <w:szCs w:val="20"/>
              </w:rPr>
              <w:t>)</w:t>
            </w:r>
          </w:p>
        </w:tc>
        <w:tc>
          <w:tcPr>
            <w:tcW w:w="2409" w:type="dxa"/>
            <w:tcPrChange w:id="246" w:author="Author">
              <w:tcPr>
                <w:tcW w:w="2835" w:type="dxa"/>
              </w:tcPr>
            </w:tcPrChange>
          </w:tcPr>
          <w:p w14:paraId="2F054722" w14:textId="77777777" w:rsidR="000F1342" w:rsidRPr="005A6F5F" w:rsidDel="00B5777D" w:rsidRDefault="000F1342" w:rsidP="001A7BCF">
            <w:pPr>
              <w:rPr>
                <w:rFonts w:ascii="Times New Roman" w:hAnsi="Times New Roman" w:cs="Times New Roman"/>
                <w:sz w:val="20"/>
                <w:szCs w:val="20"/>
              </w:rPr>
            </w:pPr>
            <w:r w:rsidRPr="005A6F5F">
              <w:rPr>
                <w:rFonts w:ascii="Times New Roman" w:hAnsi="Times New Roman" w:cs="Times New Roman"/>
                <w:sz w:val="20"/>
                <w:szCs w:val="20"/>
              </w:rPr>
              <w:t>Total Non-Life obligations, Net best estimate of Premium provisions</w:t>
            </w:r>
          </w:p>
        </w:tc>
        <w:tc>
          <w:tcPr>
            <w:tcW w:w="4536" w:type="dxa"/>
            <w:tcPrChange w:id="247" w:author="Author">
              <w:tcPr>
                <w:tcW w:w="4820" w:type="dxa"/>
              </w:tcPr>
            </w:tcPrChange>
          </w:tcPr>
          <w:p w14:paraId="63C45618" w14:textId="7A658429" w:rsidR="00DE0F07" w:rsidRPr="00F55468" w:rsidRDefault="000F1342" w:rsidP="00DE0F07">
            <w:pPr>
              <w:rPr>
                <w:rFonts w:ascii="Times New Roman" w:hAnsi="Times New Roman" w:cs="Times New Roman"/>
                <w:sz w:val="20"/>
                <w:szCs w:val="20"/>
              </w:rPr>
            </w:pPr>
            <w:r w:rsidRPr="005A6F5F">
              <w:rPr>
                <w:rFonts w:ascii="Times New Roman" w:hAnsi="Times New Roman" w:cs="Times New Roman"/>
                <w:sz w:val="20"/>
                <w:szCs w:val="20"/>
              </w:rPr>
              <w:t>The total amount of net best estimate for premium provisions</w:t>
            </w:r>
            <w:r w:rsidR="006D0D03" w:rsidRPr="00F55468">
              <w:rPr>
                <w:rFonts w:ascii="Times New Roman" w:hAnsi="Times New Roman" w:cs="Times New Roman"/>
                <w:sz w:val="20"/>
                <w:szCs w:val="20"/>
              </w:rPr>
              <w:t>.</w:t>
            </w:r>
          </w:p>
          <w:p w14:paraId="53AD2F9F" w14:textId="0282EACC" w:rsidR="000F1342" w:rsidRPr="00F55468" w:rsidDel="00B5777D" w:rsidRDefault="000F1342" w:rsidP="00DE0F07">
            <w:pPr>
              <w:rPr>
                <w:rFonts w:ascii="Times New Roman" w:hAnsi="Times New Roman" w:cs="Times New Roman"/>
                <w:sz w:val="20"/>
                <w:szCs w:val="20"/>
              </w:rPr>
            </w:pPr>
          </w:p>
        </w:tc>
      </w:tr>
      <w:tr w:rsidR="00F079E7" w:rsidRPr="005A6F5F" w14:paraId="137D9680" w14:textId="77777777" w:rsidTr="0048321E">
        <w:trPr>
          <w:trHeight w:val="1132"/>
          <w:trPrChange w:id="248" w:author="Author">
            <w:trPr>
              <w:trHeight w:val="1132"/>
            </w:trPr>
          </w:trPrChange>
        </w:trPr>
        <w:tc>
          <w:tcPr>
            <w:tcW w:w="2019" w:type="dxa"/>
            <w:hideMark/>
            <w:tcPrChange w:id="249" w:author="Author">
              <w:tcPr>
                <w:tcW w:w="1593" w:type="dxa"/>
                <w:hideMark/>
              </w:tcPr>
            </w:tcPrChange>
          </w:tcPr>
          <w:p w14:paraId="08C62623" w14:textId="73763F31" w:rsidR="00A02600" w:rsidRPr="005A6F5F" w:rsidRDefault="00A02600" w:rsidP="00A02600">
            <w:pPr>
              <w:rPr>
                <w:rFonts w:ascii="Times New Roman" w:hAnsi="Times New Roman" w:cs="Times New Roman"/>
                <w:sz w:val="20"/>
                <w:szCs w:val="20"/>
              </w:rPr>
            </w:pPr>
            <w:r w:rsidRPr="005A6F5F">
              <w:rPr>
                <w:rFonts w:ascii="Times New Roman" w:hAnsi="Times New Roman" w:cs="Times New Roman"/>
                <w:sz w:val="20"/>
                <w:szCs w:val="20"/>
              </w:rPr>
              <w:t>C0020 to C0170/R01</w:t>
            </w:r>
            <w:r w:rsidR="00E64527" w:rsidRPr="005A6F5F">
              <w:rPr>
                <w:rFonts w:ascii="Times New Roman" w:hAnsi="Times New Roman" w:cs="Times New Roman"/>
                <w:sz w:val="20"/>
                <w:szCs w:val="20"/>
              </w:rPr>
              <w:t>6</w:t>
            </w:r>
            <w:r w:rsidRPr="005A6F5F">
              <w:rPr>
                <w:rFonts w:ascii="Times New Roman" w:hAnsi="Times New Roman" w:cs="Times New Roman"/>
                <w:sz w:val="20"/>
                <w:szCs w:val="20"/>
              </w:rPr>
              <w:t>0</w:t>
            </w:r>
          </w:p>
          <w:p w14:paraId="34B1D03A" w14:textId="77777777" w:rsidR="00F079E7" w:rsidRPr="005A6F5F" w:rsidRDefault="00A02600" w:rsidP="00682BA3">
            <w:pPr>
              <w:rPr>
                <w:rFonts w:ascii="Times New Roman" w:hAnsi="Times New Roman" w:cs="Times New Roman"/>
                <w:sz w:val="20"/>
                <w:szCs w:val="20"/>
              </w:rPr>
            </w:pPr>
            <w:r w:rsidRPr="005A6F5F">
              <w:rPr>
                <w:rFonts w:ascii="Times New Roman" w:hAnsi="Times New Roman" w:cs="Times New Roman"/>
                <w:sz w:val="20"/>
                <w:szCs w:val="20"/>
              </w:rPr>
              <w:t>(</w:t>
            </w:r>
            <w:r w:rsidR="00F079E7" w:rsidRPr="005A6F5F">
              <w:rPr>
                <w:rFonts w:ascii="Times New Roman" w:hAnsi="Times New Roman" w:cs="Times New Roman"/>
                <w:sz w:val="20"/>
                <w:szCs w:val="20"/>
              </w:rPr>
              <w:t>A14A-</w:t>
            </w:r>
            <w:r w:rsidR="00682BA3" w:rsidRPr="005A6F5F">
              <w:rPr>
                <w:rFonts w:ascii="Times New Roman" w:hAnsi="Times New Roman" w:cs="Times New Roman"/>
                <w:sz w:val="20"/>
                <w:szCs w:val="20"/>
              </w:rPr>
              <w:t>P</w:t>
            </w:r>
            <w:r w:rsidR="00F079E7" w:rsidRPr="005A6F5F">
              <w:rPr>
                <w:rFonts w:ascii="Times New Roman" w:hAnsi="Times New Roman" w:cs="Times New Roman"/>
                <w:sz w:val="20"/>
                <w:szCs w:val="20"/>
              </w:rPr>
              <w:t>14A</w:t>
            </w:r>
            <w:r w:rsidRPr="005A6F5F">
              <w:rPr>
                <w:rFonts w:ascii="Times New Roman" w:hAnsi="Times New Roman" w:cs="Times New Roman"/>
                <w:sz w:val="20"/>
                <w:szCs w:val="20"/>
              </w:rPr>
              <w:t>)</w:t>
            </w:r>
          </w:p>
        </w:tc>
        <w:tc>
          <w:tcPr>
            <w:tcW w:w="2409" w:type="dxa"/>
            <w:hideMark/>
            <w:tcPrChange w:id="250" w:author="Author">
              <w:tcPr>
                <w:tcW w:w="2835" w:type="dxa"/>
                <w:hideMark/>
              </w:tcPr>
            </w:tcPrChange>
          </w:tcPr>
          <w:p w14:paraId="248E0DCD" w14:textId="77777777" w:rsidR="00F079E7" w:rsidRPr="005A6F5F" w:rsidRDefault="00682BA3" w:rsidP="00682BA3">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 xml:space="preserve">Claims </w:t>
            </w:r>
            <w:r w:rsidR="00E70345" w:rsidRPr="005A6F5F">
              <w:rPr>
                <w:rFonts w:ascii="Times New Roman" w:hAnsi="Times New Roman" w:cs="Times New Roman"/>
                <w:sz w:val="20"/>
                <w:szCs w:val="20"/>
              </w:rPr>
              <w:t>P</w:t>
            </w:r>
            <w:r w:rsidR="00F079E7" w:rsidRPr="005A6F5F">
              <w:rPr>
                <w:rFonts w:ascii="Times New Roman" w:hAnsi="Times New Roman" w:cs="Times New Roman"/>
                <w:sz w:val="20"/>
                <w:szCs w:val="20"/>
              </w:rPr>
              <w:t>rovisions, Gross</w:t>
            </w:r>
            <w:r w:rsidRPr="005A6F5F">
              <w:rPr>
                <w:rFonts w:ascii="Times New Roman" w:hAnsi="Times New Roman" w:cs="Times New Roman"/>
                <w:sz w:val="20"/>
                <w:szCs w:val="20"/>
              </w:rPr>
              <w:t>, Total</w:t>
            </w:r>
          </w:p>
        </w:tc>
        <w:tc>
          <w:tcPr>
            <w:tcW w:w="4536" w:type="dxa"/>
            <w:hideMark/>
            <w:tcPrChange w:id="251" w:author="Author">
              <w:tcPr>
                <w:tcW w:w="4820" w:type="dxa"/>
                <w:hideMark/>
              </w:tcPr>
            </w:tcPrChange>
          </w:tcPr>
          <w:p w14:paraId="46DE8C16" w14:textId="165EBAF1" w:rsidR="00BD5B45" w:rsidRPr="00F55468" w:rsidDel="007F529B" w:rsidRDefault="00682BA3">
            <w:pPr>
              <w:rPr>
                <w:del w:id="252" w:author="Author"/>
                <w:rFonts w:ascii="Times New Roman" w:hAnsi="Times New Roman" w:cs="Times New Roman"/>
                <w:sz w:val="20"/>
                <w:szCs w:val="20"/>
                <w:highlight w:val="cyan"/>
              </w:rPr>
            </w:pPr>
            <w:r w:rsidRPr="005A6F5F">
              <w:rPr>
                <w:rFonts w:ascii="Times New Roman" w:hAnsi="Times New Roman" w:cs="Times New Roman"/>
                <w:sz w:val="20"/>
                <w:szCs w:val="20"/>
              </w:rPr>
              <w:t>The amount of best estimate for Claims Provisions, gross of the amounts recoverable from reinsurance contracts, special purpose vehicles and finite reinsurance, for each line of business regarding direct and accepted business</w:t>
            </w:r>
            <w:r w:rsidR="00BD5B45" w:rsidRPr="005A6F5F">
              <w:rPr>
                <w:rFonts w:ascii="Times New Roman" w:hAnsi="Times New Roman" w:cs="Times New Roman"/>
                <w:sz w:val="20"/>
                <w:szCs w:val="20"/>
              </w:rPr>
              <w:t>.</w:t>
            </w:r>
          </w:p>
          <w:p w14:paraId="3E0CFE1E" w14:textId="77777777" w:rsidR="00F079E7" w:rsidRPr="00F55468" w:rsidRDefault="00F079E7" w:rsidP="007F529B">
            <w:pPr>
              <w:rPr>
                <w:rFonts w:ascii="Times New Roman" w:hAnsi="Times New Roman" w:cs="Times New Roman"/>
                <w:sz w:val="20"/>
                <w:szCs w:val="20"/>
              </w:rPr>
            </w:pPr>
          </w:p>
        </w:tc>
      </w:tr>
      <w:tr w:rsidR="00E70345" w:rsidRPr="001C5ED3" w14:paraId="43689C8E" w14:textId="77777777" w:rsidTr="0048321E">
        <w:trPr>
          <w:trHeight w:val="822"/>
          <w:trPrChange w:id="253" w:author="Author">
            <w:trPr>
              <w:trHeight w:val="822"/>
            </w:trPr>
          </w:trPrChange>
        </w:trPr>
        <w:tc>
          <w:tcPr>
            <w:tcW w:w="2019" w:type="dxa"/>
            <w:tcPrChange w:id="254" w:author="Author">
              <w:tcPr>
                <w:tcW w:w="1593" w:type="dxa"/>
              </w:tcPr>
            </w:tcPrChange>
          </w:tcPr>
          <w:p w14:paraId="5403588F" w14:textId="43771BB0" w:rsidR="00BD5B45" w:rsidRPr="005A6F5F" w:rsidRDefault="00BD5B45" w:rsidP="00BD5B45">
            <w:pPr>
              <w:rPr>
                <w:rFonts w:ascii="Times New Roman" w:hAnsi="Times New Roman" w:cs="Times New Roman"/>
                <w:sz w:val="20"/>
                <w:szCs w:val="20"/>
              </w:rPr>
            </w:pPr>
            <w:r w:rsidRPr="005A6F5F">
              <w:rPr>
                <w:rFonts w:ascii="Times New Roman" w:hAnsi="Times New Roman" w:cs="Times New Roman"/>
                <w:sz w:val="20"/>
                <w:szCs w:val="20"/>
              </w:rPr>
              <w:t>C0180/R01</w:t>
            </w:r>
            <w:r w:rsidR="005916A9" w:rsidRPr="005A6F5F">
              <w:rPr>
                <w:rFonts w:ascii="Times New Roman" w:hAnsi="Times New Roman" w:cs="Times New Roman"/>
                <w:sz w:val="20"/>
                <w:szCs w:val="20"/>
              </w:rPr>
              <w:t>6</w:t>
            </w:r>
            <w:r w:rsidRPr="005A6F5F">
              <w:rPr>
                <w:rFonts w:ascii="Times New Roman" w:hAnsi="Times New Roman" w:cs="Times New Roman"/>
                <w:sz w:val="20"/>
                <w:szCs w:val="20"/>
              </w:rPr>
              <w:t>0</w:t>
            </w:r>
          </w:p>
          <w:p w14:paraId="1F69384C" w14:textId="77777777" w:rsidR="00E70345" w:rsidRPr="005A6F5F" w:rsidRDefault="00BD5B45" w:rsidP="00E70345">
            <w:pPr>
              <w:rPr>
                <w:rFonts w:ascii="Times New Roman" w:hAnsi="Times New Roman" w:cs="Times New Roman"/>
                <w:sz w:val="20"/>
                <w:szCs w:val="20"/>
              </w:rPr>
            </w:pPr>
            <w:r w:rsidRPr="005A6F5F">
              <w:rPr>
                <w:rFonts w:ascii="Times New Roman" w:hAnsi="Times New Roman" w:cs="Times New Roman"/>
                <w:sz w:val="20"/>
                <w:szCs w:val="20"/>
              </w:rPr>
              <w:t>(</w:t>
            </w:r>
            <w:r w:rsidR="00E70345" w:rsidRPr="005A6F5F">
              <w:rPr>
                <w:rFonts w:ascii="Times New Roman" w:hAnsi="Times New Roman" w:cs="Times New Roman"/>
                <w:sz w:val="20"/>
                <w:szCs w:val="20"/>
              </w:rPr>
              <w:t>Q14A</w:t>
            </w:r>
            <w:r w:rsidRPr="005A6F5F">
              <w:rPr>
                <w:rFonts w:ascii="Times New Roman" w:hAnsi="Times New Roman" w:cs="Times New Roman"/>
                <w:sz w:val="20"/>
                <w:szCs w:val="20"/>
              </w:rPr>
              <w:t>)</w:t>
            </w:r>
          </w:p>
        </w:tc>
        <w:tc>
          <w:tcPr>
            <w:tcW w:w="2409" w:type="dxa"/>
            <w:tcPrChange w:id="255" w:author="Author">
              <w:tcPr>
                <w:tcW w:w="2835" w:type="dxa"/>
              </w:tcPr>
            </w:tcPrChange>
          </w:tcPr>
          <w:p w14:paraId="22A186FD" w14:textId="77777777" w:rsidR="00E70345" w:rsidRPr="005A6F5F" w:rsidRDefault="00E70345">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Claims Provisions, Gross, total</w:t>
            </w:r>
          </w:p>
        </w:tc>
        <w:tc>
          <w:tcPr>
            <w:tcW w:w="4536" w:type="dxa"/>
            <w:tcPrChange w:id="256" w:author="Author">
              <w:tcPr>
                <w:tcW w:w="4820" w:type="dxa"/>
              </w:tcPr>
            </w:tcPrChange>
          </w:tcPr>
          <w:p w14:paraId="29C46769" w14:textId="77777777" w:rsidR="00E70345" w:rsidRPr="005A6F5F" w:rsidRDefault="00E70345" w:rsidP="00114D15">
            <w:pPr>
              <w:rPr>
                <w:rFonts w:ascii="Times New Roman" w:hAnsi="Times New Roman" w:cs="Times New Roman"/>
                <w:sz w:val="20"/>
                <w:szCs w:val="20"/>
              </w:rPr>
            </w:pPr>
            <w:r w:rsidRPr="005A6F5F">
              <w:rPr>
                <w:rFonts w:ascii="Times New Roman" w:hAnsi="Times New Roman" w:cs="Times New Roman"/>
                <w:sz w:val="20"/>
                <w:szCs w:val="20"/>
              </w:rPr>
              <w:t>The total amount of best estimate for Claims Provisions, gross of the amounts recoverable from reinsurance contracts, special purpose vehicles and finite reinsurance</w:t>
            </w:r>
            <w:r w:rsidR="00B853D9" w:rsidRPr="005A6F5F">
              <w:rPr>
                <w:rFonts w:ascii="Times New Roman" w:hAnsi="Times New Roman" w:cs="Times New Roman"/>
                <w:sz w:val="20"/>
                <w:szCs w:val="20"/>
              </w:rPr>
              <w:t>.</w:t>
            </w:r>
          </w:p>
          <w:p w14:paraId="48C83366" w14:textId="77777777" w:rsidR="00E70345" w:rsidRPr="00F55468" w:rsidRDefault="00E70345">
            <w:pPr>
              <w:rPr>
                <w:rFonts w:ascii="Times New Roman" w:hAnsi="Times New Roman" w:cs="Times New Roman"/>
                <w:sz w:val="20"/>
                <w:szCs w:val="20"/>
              </w:rPr>
            </w:pPr>
          </w:p>
        </w:tc>
      </w:tr>
      <w:tr w:rsidR="00F079E7" w:rsidRPr="005A6F5F" w14:paraId="6990E4A9" w14:textId="77777777" w:rsidTr="0048321E">
        <w:trPr>
          <w:trHeight w:val="1161"/>
          <w:trPrChange w:id="257" w:author="Author">
            <w:trPr>
              <w:trHeight w:val="1161"/>
            </w:trPr>
          </w:trPrChange>
        </w:trPr>
        <w:tc>
          <w:tcPr>
            <w:tcW w:w="2019" w:type="dxa"/>
            <w:hideMark/>
            <w:tcPrChange w:id="258" w:author="Author">
              <w:tcPr>
                <w:tcW w:w="1593" w:type="dxa"/>
                <w:hideMark/>
              </w:tcPr>
            </w:tcPrChange>
          </w:tcPr>
          <w:p w14:paraId="1F4ADEE3" w14:textId="4FFD770D" w:rsidR="00CE74AF" w:rsidRPr="005A6F5F" w:rsidRDefault="00CE74AF" w:rsidP="00CE74AF">
            <w:pPr>
              <w:rPr>
                <w:rFonts w:ascii="Times New Roman" w:hAnsi="Times New Roman" w:cs="Times New Roman"/>
                <w:sz w:val="20"/>
                <w:szCs w:val="20"/>
              </w:rPr>
            </w:pPr>
            <w:r w:rsidRPr="005A6F5F">
              <w:rPr>
                <w:rFonts w:ascii="Times New Roman" w:hAnsi="Times New Roman" w:cs="Times New Roman"/>
                <w:sz w:val="20"/>
                <w:szCs w:val="20"/>
              </w:rPr>
              <w:t>C0020 to C0130/R01</w:t>
            </w:r>
            <w:r w:rsidR="005916A9" w:rsidRPr="005A6F5F">
              <w:rPr>
                <w:rFonts w:ascii="Times New Roman" w:hAnsi="Times New Roman" w:cs="Times New Roman"/>
                <w:sz w:val="20"/>
                <w:szCs w:val="20"/>
              </w:rPr>
              <w:t>7</w:t>
            </w:r>
            <w:r w:rsidRPr="005A6F5F">
              <w:rPr>
                <w:rFonts w:ascii="Times New Roman" w:hAnsi="Times New Roman" w:cs="Times New Roman"/>
                <w:sz w:val="20"/>
                <w:szCs w:val="20"/>
              </w:rPr>
              <w:t>0</w:t>
            </w:r>
          </w:p>
          <w:p w14:paraId="16556224" w14:textId="77777777" w:rsidR="00F079E7" w:rsidRPr="005A6F5F" w:rsidRDefault="00CE74AF">
            <w:pPr>
              <w:rPr>
                <w:rFonts w:ascii="Times New Roman" w:hAnsi="Times New Roman" w:cs="Times New Roman"/>
                <w:sz w:val="20"/>
                <w:szCs w:val="20"/>
              </w:rPr>
            </w:pPr>
            <w:r w:rsidRPr="005A6F5F">
              <w:rPr>
                <w:rFonts w:ascii="Times New Roman" w:hAnsi="Times New Roman" w:cs="Times New Roman"/>
                <w:sz w:val="20"/>
                <w:szCs w:val="20"/>
              </w:rPr>
              <w:t>(</w:t>
            </w:r>
            <w:r w:rsidR="00F079E7" w:rsidRPr="005A6F5F">
              <w:rPr>
                <w:rFonts w:ascii="Times New Roman" w:hAnsi="Times New Roman" w:cs="Times New Roman"/>
                <w:sz w:val="20"/>
                <w:szCs w:val="20"/>
              </w:rPr>
              <w:t>A14-L14</w:t>
            </w:r>
            <w:r w:rsidRPr="005A6F5F">
              <w:rPr>
                <w:rFonts w:ascii="Times New Roman" w:hAnsi="Times New Roman" w:cs="Times New Roman"/>
                <w:sz w:val="20"/>
                <w:szCs w:val="20"/>
              </w:rPr>
              <w:t>)</w:t>
            </w:r>
          </w:p>
        </w:tc>
        <w:tc>
          <w:tcPr>
            <w:tcW w:w="2409" w:type="dxa"/>
            <w:hideMark/>
            <w:tcPrChange w:id="259" w:author="Author">
              <w:tcPr>
                <w:tcW w:w="2835" w:type="dxa"/>
                <w:hideMark/>
              </w:tcPr>
            </w:tcPrChange>
          </w:tcPr>
          <w:p w14:paraId="64A2B0FA" w14:textId="77777777" w:rsidR="00F079E7" w:rsidRPr="005A6F5F" w:rsidRDefault="00E70345">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 xml:space="preserve">Claims </w:t>
            </w:r>
            <w:r w:rsidR="00F6044D" w:rsidRPr="005A6F5F">
              <w:rPr>
                <w:rFonts w:ascii="Times New Roman" w:hAnsi="Times New Roman" w:cs="Times New Roman"/>
                <w:sz w:val="20"/>
                <w:szCs w:val="20"/>
              </w:rPr>
              <w:t>P</w:t>
            </w:r>
            <w:r w:rsidR="00F079E7" w:rsidRPr="005A6F5F">
              <w:rPr>
                <w:rFonts w:ascii="Times New Roman" w:hAnsi="Times New Roman" w:cs="Times New Roman"/>
                <w:sz w:val="20"/>
                <w:szCs w:val="20"/>
              </w:rPr>
              <w:t>rovisions, Gross - direct business</w:t>
            </w:r>
          </w:p>
        </w:tc>
        <w:tc>
          <w:tcPr>
            <w:tcW w:w="4536" w:type="dxa"/>
            <w:hideMark/>
            <w:tcPrChange w:id="260" w:author="Author">
              <w:tcPr>
                <w:tcW w:w="4820" w:type="dxa"/>
                <w:hideMark/>
              </w:tcPr>
            </w:tcPrChange>
          </w:tcPr>
          <w:p w14:paraId="506C65F9" w14:textId="77777777" w:rsidR="00F079E7" w:rsidRPr="005A6F5F" w:rsidRDefault="00F079E7" w:rsidP="00CE74AF">
            <w:pPr>
              <w:rPr>
                <w:rFonts w:ascii="Times New Roman" w:hAnsi="Times New Roman" w:cs="Times New Roman"/>
                <w:sz w:val="20"/>
                <w:szCs w:val="20"/>
              </w:rPr>
            </w:pPr>
            <w:r w:rsidRPr="005A6F5F">
              <w:rPr>
                <w:rFonts w:ascii="Times New Roman" w:hAnsi="Times New Roman" w:cs="Times New Roman"/>
                <w:sz w:val="20"/>
                <w:szCs w:val="20"/>
              </w:rPr>
              <w:t xml:space="preserve">The amount of best estimate for claims provisions, </w:t>
            </w:r>
            <w:r w:rsidR="00E70345" w:rsidRPr="005A6F5F">
              <w:rPr>
                <w:rFonts w:ascii="Times New Roman" w:hAnsi="Times New Roman" w:cs="Times New Roman"/>
                <w:sz w:val="20"/>
                <w:szCs w:val="20"/>
              </w:rPr>
              <w:t xml:space="preserve">gross of the amounts recoverable from reinsurance contracts, special purpose vehicles and finite reinsurance, </w:t>
            </w:r>
            <w:r w:rsidRPr="005A6F5F">
              <w:rPr>
                <w:rFonts w:ascii="Times New Roman" w:hAnsi="Times New Roman" w:cs="Times New Roman"/>
                <w:sz w:val="20"/>
                <w:szCs w:val="20"/>
              </w:rPr>
              <w:t>for each line of business regarding direct business</w:t>
            </w:r>
            <w:r w:rsidR="00E70345" w:rsidRPr="005A6F5F">
              <w:rPr>
                <w:rFonts w:ascii="Times New Roman" w:hAnsi="Times New Roman" w:cs="Times New Roman"/>
                <w:sz w:val="20"/>
                <w:szCs w:val="20"/>
              </w:rPr>
              <w:t>.</w:t>
            </w:r>
          </w:p>
        </w:tc>
      </w:tr>
      <w:tr w:rsidR="006064DE" w:rsidRPr="005A6F5F" w14:paraId="795A2A2A" w14:textId="77777777" w:rsidTr="0048321E">
        <w:trPr>
          <w:trHeight w:val="1121"/>
          <w:trPrChange w:id="261" w:author="Author">
            <w:trPr>
              <w:trHeight w:val="1121"/>
            </w:trPr>
          </w:trPrChange>
        </w:trPr>
        <w:tc>
          <w:tcPr>
            <w:tcW w:w="2019" w:type="dxa"/>
            <w:tcPrChange w:id="262" w:author="Author">
              <w:tcPr>
                <w:tcW w:w="1593" w:type="dxa"/>
              </w:tcPr>
            </w:tcPrChange>
          </w:tcPr>
          <w:p w14:paraId="76A1141D" w14:textId="49CD1C04" w:rsidR="00CE74AF" w:rsidRPr="005A6F5F" w:rsidRDefault="00CE74AF" w:rsidP="00CE74AF">
            <w:pPr>
              <w:rPr>
                <w:rFonts w:ascii="Times New Roman" w:hAnsi="Times New Roman" w:cs="Times New Roman"/>
                <w:sz w:val="20"/>
                <w:szCs w:val="20"/>
              </w:rPr>
            </w:pPr>
            <w:r w:rsidRPr="005A6F5F">
              <w:rPr>
                <w:rFonts w:ascii="Times New Roman" w:hAnsi="Times New Roman" w:cs="Times New Roman"/>
                <w:sz w:val="20"/>
                <w:szCs w:val="20"/>
              </w:rPr>
              <w:t>C0180/R01</w:t>
            </w:r>
            <w:r w:rsidR="005916A9" w:rsidRPr="005A6F5F">
              <w:rPr>
                <w:rFonts w:ascii="Times New Roman" w:hAnsi="Times New Roman" w:cs="Times New Roman"/>
                <w:sz w:val="20"/>
                <w:szCs w:val="20"/>
              </w:rPr>
              <w:t>7</w:t>
            </w:r>
            <w:r w:rsidRPr="005A6F5F">
              <w:rPr>
                <w:rFonts w:ascii="Times New Roman" w:hAnsi="Times New Roman" w:cs="Times New Roman"/>
                <w:sz w:val="20"/>
                <w:szCs w:val="20"/>
              </w:rPr>
              <w:t>0</w:t>
            </w:r>
          </w:p>
          <w:p w14:paraId="1C8D8BE2" w14:textId="77777777" w:rsidR="006064DE" w:rsidRPr="005A6F5F" w:rsidRDefault="00CE74AF">
            <w:pPr>
              <w:rPr>
                <w:rFonts w:ascii="Times New Roman" w:hAnsi="Times New Roman" w:cs="Times New Roman"/>
                <w:sz w:val="20"/>
                <w:szCs w:val="20"/>
              </w:rPr>
            </w:pPr>
            <w:r w:rsidRPr="005A6F5F">
              <w:rPr>
                <w:rFonts w:ascii="Times New Roman" w:hAnsi="Times New Roman" w:cs="Times New Roman"/>
                <w:sz w:val="20"/>
                <w:szCs w:val="20"/>
              </w:rPr>
              <w:t>(</w:t>
            </w:r>
            <w:r w:rsidR="006064DE" w:rsidRPr="005A6F5F">
              <w:rPr>
                <w:rFonts w:ascii="Times New Roman" w:hAnsi="Times New Roman" w:cs="Times New Roman"/>
                <w:sz w:val="20"/>
                <w:szCs w:val="20"/>
              </w:rPr>
              <w:t>Q14</w:t>
            </w:r>
            <w:r w:rsidRPr="005A6F5F">
              <w:rPr>
                <w:rFonts w:ascii="Times New Roman" w:hAnsi="Times New Roman" w:cs="Times New Roman"/>
                <w:sz w:val="20"/>
                <w:szCs w:val="20"/>
              </w:rPr>
              <w:t>)</w:t>
            </w:r>
          </w:p>
        </w:tc>
        <w:tc>
          <w:tcPr>
            <w:tcW w:w="2409" w:type="dxa"/>
            <w:tcPrChange w:id="263" w:author="Author">
              <w:tcPr>
                <w:tcW w:w="2835" w:type="dxa"/>
              </w:tcPr>
            </w:tcPrChange>
          </w:tcPr>
          <w:p w14:paraId="7D3C0D94" w14:textId="77777777" w:rsidR="006064DE" w:rsidRPr="005A6F5F" w:rsidRDefault="006064DE" w:rsidP="00F6044D">
            <w:pPr>
              <w:rPr>
                <w:rFonts w:ascii="Times New Roman" w:hAnsi="Times New Roman" w:cs="Times New Roman"/>
                <w:sz w:val="20"/>
                <w:szCs w:val="20"/>
              </w:rPr>
            </w:pPr>
            <w:r w:rsidRPr="005A6F5F">
              <w:rPr>
                <w:rFonts w:ascii="Times New Roman" w:hAnsi="Times New Roman" w:cs="Times New Roman"/>
                <w:sz w:val="20"/>
                <w:szCs w:val="20"/>
              </w:rPr>
              <w:t xml:space="preserve">Total Non-Life obligations, Best Estimate of Claims </w:t>
            </w:r>
            <w:r w:rsidR="00F6044D" w:rsidRPr="005A6F5F">
              <w:rPr>
                <w:rFonts w:ascii="Times New Roman" w:hAnsi="Times New Roman" w:cs="Times New Roman"/>
                <w:sz w:val="20"/>
                <w:szCs w:val="20"/>
              </w:rPr>
              <w:t>P</w:t>
            </w:r>
            <w:r w:rsidRPr="005A6F5F">
              <w:rPr>
                <w:rFonts w:ascii="Times New Roman" w:hAnsi="Times New Roman" w:cs="Times New Roman"/>
                <w:sz w:val="20"/>
                <w:szCs w:val="20"/>
              </w:rPr>
              <w:t>rovisions, Gross, total direct business</w:t>
            </w:r>
          </w:p>
        </w:tc>
        <w:tc>
          <w:tcPr>
            <w:tcW w:w="4536" w:type="dxa"/>
            <w:tcPrChange w:id="264" w:author="Author">
              <w:tcPr>
                <w:tcW w:w="4820" w:type="dxa"/>
              </w:tcPr>
            </w:tcPrChange>
          </w:tcPr>
          <w:p w14:paraId="18F4908D" w14:textId="7B2AFF93" w:rsidR="006064DE" w:rsidRPr="005A6F5F" w:rsidRDefault="006064DE">
            <w:pPr>
              <w:rPr>
                <w:rFonts w:ascii="Times New Roman" w:hAnsi="Times New Roman" w:cs="Times New Roman"/>
                <w:sz w:val="20"/>
                <w:szCs w:val="20"/>
              </w:rPr>
            </w:pPr>
            <w:r w:rsidRPr="005A6F5F">
              <w:rPr>
                <w:rFonts w:ascii="Times New Roman" w:hAnsi="Times New Roman" w:cs="Times New Roman"/>
                <w:sz w:val="20"/>
                <w:szCs w:val="20"/>
              </w:rPr>
              <w:t>The total amount of best estimate for Claims provisions, direct business, gross of the amounts recoverable from reinsurance contracts, special purpose vehicles and finite reinsurance</w:t>
            </w:r>
            <w:r w:rsidR="00B853D9" w:rsidRPr="005A6F5F">
              <w:rPr>
                <w:rFonts w:ascii="Times New Roman" w:hAnsi="Times New Roman" w:cs="Times New Roman"/>
                <w:sz w:val="20"/>
                <w:szCs w:val="20"/>
              </w:rPr>
              <w:t>.</w:t>
            </w:r>
            <w:r w:rsidRPr="005A6F5F">
              <w:rPr>
                <w:rFonts w:ascii="Times New Roman" w:hAnsi="Times New Roman" w:cs="Times New Roman"/>
                <w:sz w:val="20"/>
                <w:szCs w:val="20"/>
              </w:rPr>
              <w:t xml:space="preserve"> </w:t>
            </w:r>
          </w:p>
        </w:tc>
      </w:tr>
      <w:tr w:rsidR="00F079E7" w:rsidRPr="005A6F5F" w14:paraId="75E886D5" w14:textId="77777777" w:rsidTr="0048321E">
        <w:trPr>
          <w:trHeight w:val="1260"/>
          <w:trPrChange w:id="265" w:author="Author">
            <w:trPr>
              <w:trHeight w:val="1260"/>
            </w:trPr>
          </w:trPrChange>
        </w:trPr>
        <w:tc>
          <w:tcPr>
            <w:tcW w:w="2019" w:type="dxa"/>
            <w:hideMark/>
            <w:tcPrChange w:id="266" w:author="Author">
              <w:tcPr>
                <w:tcW w:w="1593" w:type="dxa"/>
                <w:hideMark/>
              </w:tcPr>
            </w:tcPrChange>
          </w:tcPr>
          <w:p w14:paraId="13108F43" w14:textId="3B9B92C7" w:rsidR="00CE74AF" w:rsidRPr="005A6F5F" w:rsidRDefault="00CE74AF" w:rsidP="00CE74AF">
            <w:pPr>
              <w:rPr>
                <w:rFonts w:ascii="Times New Roman" w:hAnsi="Times New Roman" w:cs="Times New Roman"/>
                <w:sz w:val="20"/>
                <w:szCs w:val="20"/>
              </w:rPr>
            </w:pPr>
            <w:r w:rsidRPr="005A6F5F">
              <w:rPr>
                <w:rFonts w:ascii="Times New Roman" w:hAnsi="Times New Roman" w:cs="Times New Roman"/>
                <w:sz w:val="20"/>
                <w:szCs w:val="20"/>
              </w:rPr>
              <w:t>C0020 to C0130/R01</w:t>
            </w:r>
            <w:r w:rsidR="005916A9" w:rsidRPr="005A6F5F">
              <w:rPr>
                <w:rFonts w:ascii="Times New Roman" w:hAnsi="Times New Roman" w:cs="Times New Roman"/>
                <w:sz w:val="20"/>
                <w:szCs w:val="20"/>
              </w:rPr>
              <w:t>8</w:t>
            </w:r>
            <w:r w:rsidRPr="005A6F5F">
              <w:rPr>
                <w:rFonts w:ascii="Times New Roman" w:hAnsi="Times New Roman" w:cs="Times New Roman"/>
                <w:sz w:val="20"/>
                <w:szCs w:val="20"/>
              </w:rPr>
              <w:t>0</w:t>
            </w:r>
          </w:p>
          <w:p w14:paraId="7D54B682" w14:textId="77777777" w:rsidR="00F079E7" w:rsidRPr="005A6F5F" w:rsidRDefault="00CE74AF">
            <w:pPr>
              <w:rPr>
                <w:rFonts w:ascii="Times New Roman" w:hAnsi="Times New Roman" w:cs="Times New Roman"/>
                <w:sz w:val="20"/>
                <w:szCs w:val="20"/>
              </w:rPr>
            </w:pPr>
            <w:r w:rsidRPr="005A6F5F">
              <w:rPr>
                <w:rFonts w:ascii="Times New Roman" w:hAnsi="Times New Roman" w:cs="Times New Roman"/>
                <w:sz w:val="20"/>
                <w:szCs w:val="20"/>
              </w:rPr>
              <w:t>(</w:t>
            </w:r>
            <w:r w:rsidR="00F079E7" w:rsidRPr="005A6F5F">
              <w:rPr>
                <w:rFonts w:ascii="Times New Roman" w:hAnsi="Times New Roman" w:cs="Times New Roman"/>
                <w:sz w:val="20"/>
                <w:szCs w:val="20"/>
              </w:rPr>
              <w:t>A15-L15</w:t>
            </w:r>
            <w:r w:rsidRPr="005A6F5F">
              <w:rPr>
                <w:rFonts w:ascii="Times New Roman" w:hAnsi="Times New Roman" w:cs="Times New Roman"/>
                <w:sz w:val="20"/>
                <w:szCs w:val="20"/>
              </w:rPr>
              <w:t>)</w:t>
            </w:r>
          </w:p>
        </w:tc>
        <w:tc>
          <w:tcPr>
            <w:tcW w:w="2409" w:type="dxa"/>
            <w:hideMark/>
            <w:tcPrChange w:id="267" w:author="Author">
              <w:tcPr>
                <w:tcW w:w="2835" w:type="dxa"/>
                <w:hideMark/>
              </w:tcPr>
            </w:tcPrChange>
          </w:tcPr>
          <w:p w14:paraId="35EA89C5" w14:textId="77777777" w:rsidR="00F079E7" w:rsidRPr="005A6F5F" w:rsidRDefault="006064DE" w:rsidP="00F6044D">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 xml:space="preserve">Claims </w:t>
            </w:r>
            <w:r w:rsidR="00F6044D" w:rsidRPr="005A6F5F">
              <w:rPr>
                <w:rFonts w:ascii="Times New Roman" w:hAnsi="Times New Roman" w:cs="Times New Roman"/>
                <w:sz w:val="20"/>
                <w:szCs w:val="20"/>
              </w:rPr>
              <w:t>P</w:t>
            </w:r>
            <w:r w:rsidR="00F079E7" w:rsidRPr="005A6F5F">
              <w:rPr>
                <w:rFonts w:ascii="Times New Roman" w:hAnsi="Times New Roman" w:cs="Times New Roman"/>
                <w:sz w:val="20"/>
                <w:szCs w:val="20"/>
              </w:rPr>
              <w:t>rovisions, Gross - accepted proportional reinsurance business</w:t>
            </w:r>
          </w:p>
        </w:tc>
        <w:tc>
          <w:tcPr>
            <w:tcW w:w="4536" w:type="dxa"/>
            <w:hideMark/>
            <w:tcPrChange w:id="268" w:author="Author">
              <w:tcPr>
                <w:tcW w:w="4820" w:type="dxa"/>
                <w:hideMark/>
              </w:tcPr>
            </w:tcPrChange>
          </w:tcPr>
          <w:p w14:paraId="01B41DD1" w14:textId="3090B420" w:rsidR="006064DE" w:rsidRPr="005A6F5F" w:rsidRDefault="00F079E7">
            <w:pPr>
              <w:rPr>
                <w:rFonts w:ascii="Times New Roman" w:hAnsi="Times New Roman" w:cs="Times New Roman"/>
                <w:sz w:val="20"/>
                <w:szCs w:val="20"/>
              </w:rPr>
            </w:pPr>
            <w:r w:rsidRPr="005A6F5F">
              <w:rPr>
                <w:rFonts w:ascii="Times New Roman" w:hAnsi="Times New Roman" w:cs="Times New Roman"/>
                <w:sz w:val="20"/>
                <w:szCs w:val="20"/>
              </w:rPr>
              <w:t xml:space="preserve">The amount of best estimate for claims provisions, </w:t>
            </w:r>
            <w:r w:rsidR="006064DE" w:rsidRPr="005A6F5F">
              <w:rPr>
                <w:rFonts w:ascii="Times New Roman" w:hAnsi="Times New Roman" w:cs="Times New Roman"/>
                <w:sz w:val="20"/>
                <w:szCs w:val="20"/>
              </w:rPr>
              <w:t xml:space="preserve">gross of the amounts recoverable from reinsurance contracts, special purpose vehicles and finite reinsurance, </w:t>
            </w:r>
            <w:r w:rsidRPr="00C63063">
              <w:rPr>
                <w:rFonts w:ascii="Times New Roman" w:hAnsi="Times New Roman" w:cs="Times New Roman"/>
                <w:sz w:val="20"/>
                <w:szCs w:val="20"/>
              </w:rPr>
              <w:t xml:space="preserve">for each line of business regarding </w:t>
            </w:r>
            <w:del w:id="269" w:author="Author">
              <w:r w:rsidRPr="00C63063" w:rsidDel="009B5F42">
                <w:rPr>
                  <w:rFonts w:ascii="Times New Roman" w:hAnsi="Times New Roman" w:cs="Times New Roman"/>
                  <w:sz w:val="20"/>
                  <w:szCs w:val="20"/>
                </w:rPr>
                <w:delText xml:space="preserve">direct business and </w:delText>
              </w:r>
            </w:del>
            <w:r w:rsidRPr="00C63063">
              <w:rPr>
                <w:rFonts w:ascii="Times New Roman" w:hAnsi="Times New Roman" w:cs="Times New Roman"/>
                <w:sz w:val="20"/>
                <w:szCs w:val="20"/>
              </w:rPr>
              <w:t>accepted proportional reinsurance</w:t>
            </w:r>
            <w:r w:rsidR="00B853D9" w:rsidRPr="00C63063">
              <w:rPr>
                <w:rFonts w:ascii="Times New Roman" w:hAnsi="Times New Roman" w:cs="Times New Roman"/>
                <w:sz w:val="20"/>
                <w:szCs w:val="20"/>
              </w:rPr>
              <w:t>.</w:t>
            </w:r>
          </w:p>
        </w:tc>
      </w:tr>
      <w:tr w:rsidR="006064DE" w:rsidRPr="005A6F5F" w14:paraId="0DE443F3" w14:textId="77777777" w:rsidTr="0048321E">
        <w:trPr>
          <w:trHeight w:val="1080"/>
          <w:trPrChange w:id="270" w:author="Author">
            <w:trPr>
              <w:trHeight w:val="1080"/>
            </w:trPr>
          </w:trPrChange>
        </w:trPr>
        <w:tc>
          <w:tcPr>
            <w:tcW w:w="2019" w:type="dxa"/>
            <w:tcPrChange w:id="271" w:author="Author">
              <w:tcPr>
                <w:tcW w:w="1593" w:type="dxa"/>
              </w:tcPr>
            </w:tcPrChange>
          </w:tcPr>
          <w:p w14:paraId="74898427" w14:textId="5A5AB72E" w:rsidR="00CE74AF" w:rsidRPr="005A6F5F" w:rsidRDefault="00CE74AF" w:rsidP="00CE74AF">
            <w:pPr>
              <w:rPr>
                <w:rFonts w:ascii="Times New Roman" w:hAnsi="Times New Roman" w:cs="Times New Roman"/>
                <w:sz w:val="20"/>
                <w:szCs w:val="20"/>
              </w:rPr>
            </w:pPr>
            <w:r w:rsidRPr="005A6F5F">
              <w:rPr>
                <w:rFonts w:ascii="Times New Roman" w:hAnsi="Times New Roman" w:cs="Times New Roman"/>
                <w:sz w:val="20"/>
                <w:szCs w:val="20"/>
              </w:rPr>
              <w:t>C0180/R01</w:t>
            </w:r>
            <w:r w:rsidR="005916A9" w:rsidRPr="005A6F5F">
              <w:rPr>
                <w:rFonts w:ascii="Times New Roman" w:hAnsi="Times New Roman" w:cs="Times New Roman"/>
                <w:sz w:val="20"/>
                <w:szCs w:val="20"/>
              </w:rPr>
              <w:t>8</w:t>
            </w:r>
            <w:r w:rsidRPr="005A6F5F">
              <w:rPr>
                <w:rFonts w:ascii="Times New Roman" w:hAnsi="Times New Roman" w:cs="Times New Roman"/>
                <w:sz w:val="20"/>
                <w:szCs w:val="20"/>
              </w:rPr>
              <w:t>0</w:t>
            </w:r>
          </w:p>
          <w:p w14:paraId="5A9FB6CA" w14:textId="77777777" w:rsidR="006064DE" w:rsidRPr="005A6F5F" w:rsidRDefault="00CE74AF">
            <w:pPr>
              <w:rPr>
                <w:rFonts w:ascii="Times New Roman" w:hAnsi="Times New Roman" w:cs="Times New Roman"/>
                <w:sz w:val="20"/>
                <w:szCs w:val="20"/>
              </w:rPr>
            </w:pPr>
            <w:r w:rsidRPr="005A6F5F">
              <w:rPr>
                <w:rFonts w:ascii="Times New Roman" w:hAnsi="Times New Roman" w:cs="Times New Roman"/>
                <w:sz w:val="20"/>
                <w:szCs w:val="20"/>
              </w:rPr>
              <w:t>(</w:t>
            </w:r>
            <w:r w:rsidR="006064DE" w:rsidRPr="005A6F5F">
              <w:rPr>
                <w:rFonts w:ascii="Times New Roman" w:hAnsi="Times New Roman" w:cs="Times New Roman"/>
                <w:sz w:val="20"/>
                <w:szCs w:val="20"/>
              </w:rPr>
              <w:t>Q15</w:t>
            </w:r>
            <w:r w:rsidRPr="005A6F5F">
              <w:rPr>
                <w:rFonts w:ascii="Times New Roman" w:hAnsi="Times New Roman" w:cs="Times New Roman"/>
                <w:sz w:val="20"/>
                <w:szCs w:val="20"/>
              </w:rPr>
              <w:t>)</w:t>
            </w:r>
          </w:p>
        </w:tc>
        <w:tc>
          <w:tcPr>
            <w:tcW w:w="2409" w:type="dxa"/>
            <w:tcPrChange w:id="272" w:author="Author">
              <w:tcPr>
                <w:tcW w:w="2835" w:type="dxa"/>
              </w:tcPr>
            </w:tcPrChange>
          </w:tcPr>
          <w:p w14:paraId="3C344F81" w14:textId="77777777" w:rsidR="006064DE" w:rsidRPr="005A6F5F" w:rsidRDefault="006064DE">
            <w:pPr>
              <w:rPr>
                <w:rFonts w:ascii="Times New Roman" w:hAnsi="Times New Roman" w:cs="Times New Roman"/>
                <w:sz w:val="20"/>
                <w:szCs w:val="20"/>
              </w:rPr>
            </w:pPr>
            <w:r w:rsidRPr="005A6F5F">
              <w:rPr>
                <w:rFonts w:ascii="Times New Roman" w:hAnsi="Times New Roman" w:cs="Times New Roman"/>
                <w:sz w:val="20"/>
                <w:szCs w:val="20"/>
              </w:rPr>
              <w:t xml:space="preserve">Total Non-Life obligations, Best Estimate of </w:t>
            </w:r>
            <w:r w:rsidR="00F6044D" w:rsidRPr="005A6F5F">
              <w:rPr>
                <w:rFonts w:ascii="Times New Roman" w:hAnsi="Times New Roman" w:cs="Times New Roman"/>
                <w:sz w:val="20"/>
                <w:szCs w:val="20"/>
              </w:rPr>
              <w:t>Claims P</w:t>
            </w:r>
            <w:r w:rsidRPr="005A6F5F">
              <w:rPr>
                <w:rFonts w:ascii="Times New Roman" w:hAnsi="Times New Roman" w:cs="Times New Roman"/>
                <w:sz w:val="20"/>
                <w:szCs w:val="20"/>
              </w:rPr>
              <w:t>rovisions, Gross, total accepted proportional reinsurance business</w:t>
            </w:r>
          </w:p>
        </w:tc>
        <w:tc>
          <w:tcPr>
            <w:tcW w:w="4536" w:type="dxa"/>
            <w:tcPrChange w:id="273" w:author="Author">
              <w:tcPr>
                <w:tcW w:w="4820" w:type="dxa"/>
              </w:tcPr>
            </w:tcPrChange>
          </w:tcPr>
          <w:p w14:paraId="11AFA0F4" w14:textId="4B367C80" w:rsidR="00CE74AF" w:rsidRPr="00F55468" w:rsidDel="007F529B" w:rsidRDefault="006064DE" w:rsidP="00CE74AF">
            <w:pPr>
              <w:rPr>
                <w:del w:id="274" w:author="Author"/>
                <w:rFonts w:ascii="Times New Roman" w:hAnsi="Times New Roman" w:cs="Times New Roman"/>
                <w:sz w:val="20"/>
                <w:szCs w:val="20"/>
                <w:highlight w:val="yellow"/>
              </w:rPr>
            </w:pPr>
            <w:r w:rsidRPr="005A6F5F">
              <w:rPr>
                <w:rFonts w:ascii="Times New Roman" w:hAnsi="Times New Roman" w:cs="Times New Roman"/>
                <w:sz w:val="20"/>
                <w:szCs w:val="20"/>
              </w:rPr>
              <w:t>The total amount of best estimate for Claims provisions, accepted proportional reinsurance business, gross of the amounts recoverable from reinsurance contracts, special purpose vehicles and finite reinsurance</w:t>
            </w:r>
            <w:r w:rsidR="00B853D9" w:rsidRPr="005A6F5F">
              <w:rPr>
                <w:rFonts w:ascii="Times New Roman" w:hAnsi="Times New Roman" w:cs="Times New Roman"/>
                <w:sz w:val="20"/>
                <w:szCs w:val="20"/>
              </w:rPr>
              <w:t>.</w:t>
            </w:r>
            <w:r w:rsidRPr="005A6F5F">
              <w:rPr>
                <w:rFonts w:ascii="Times New Roman" w:hAnsi="Times New Roman" w:cs="Times New Roman"/>
                <w:sz w:val="20"/>
                <w:szCs w:val="20"/>
              </w:rPr>
              <w:t xml:space="preserve"> </w:t>
            </w:r>
          </w:p>
          <w:p w14:paraId="19BE6731" w14:textId="0FAA90FB" w:rsidR="00CE74AF" w:rsidRPr="00F55468" w:rsidRDefault="00CE74AF" w:rsidP="00CE74AF">
            <w:pPr>
              <w:rPr>
                <w:rFonts w:ascii="Times New Roman" w:hAnsi="Times New Roman" w:cs="Times New Roman"/>
                <w:sz w:val="20"/>
                <w:szCs w:val="20"/>
              </w:rPr>
            </w:pPr>
          </w:p>
          <w:p w14:paraId="38897F45" w14:textId="77777777" w:rsidR="006064DE" w:rsidRPr="005A6F5F" w:rsidRDefault="006064DE" w:rsidP="006064DE">
            <w:pPr>
              <w:rPr>
                <w:rFonts w:ascii="Times New Roman" w:hAnsi="Times New Roman" w:cs="Times New Roman"/>
                <w:sz w:val="20"/>
                <w:szCs w:val="20"/>
              </w:rPr>
            </w:pPr>
          </w:p>
        </w:tc>
      </w:tr>
      <w:tr w:rsidR="00F6044D" w:rsidRPr="005A6F5F" w14:paraId="19F657B7" w14:textId="77777777" w:rsidTr="0048321E">
        <w:trPr>
          <w:trHeight w:val="1266"/>
          <w:trPrChange w:id="275" w:author="Author">
            <w:trPr>
              <w:trHeight w:val="1266"/>
            </w:trPr>
          </w:trPrChange>
        </w:trPr>
        <w:tc>
          <w:tcPr>
            <w:tcW w:w="2019" w:type="dxa"/>
            <w:tcPrChange w:id="276" w:author="Author">
              <w:tcPr>
                <w:tcW w:w="1593" w:type="dxa"/>
              </w:tcPr>
            </w:tcPrChange>
          </w:tcPr>
          <w:p w14:paraId="090F7881" w14:textId="1D88A1EF" w:rsidR="00CE74AF" w:rsidRPr="005A6F5F" w:rsidRDefault="00CE74AF" w:rsidP="00CE74AF">
            <w:pPr>
              <w:rPr>
                <w:rFonts w:ascii="Times New Roman" w:hAnsi="Times New Roman" w:cs="Times New Roman"/>
                <w:sz w:val="20"/>
                <w:szCs w:val="20"/>
              </w:rPr>
            </w:pPr>
            <w:r w:rsidRPr="005A6F5F">
              <w:rPr>
                <w:rFonts w:ascii="Times New Roman" w:hAnsi="Times New Roman" w:cs="Times New Roman"/>
                <w:sz w:val="20"/>
                <w:szCs w:val="20"/>
              </w:rPr>
              <w:t>C0140 to C0170/R01</w:t>
            </w:r>
            <w:r w:rsidR="005916A9" w:rsidRPr="005A6F5F">
              <w:rPr>
                <w:rFonts w:ascii="Times New Roman" w:hAnsi="Times New Roman" w:cs="Times New Roman"/>
                <w:sz w:val="20"/>
                <w:szCs w:val="20"/>
              </w:rPr>
              <w:t>9</w:t>
            </w:r>
            <w:r w:rsidRPr="005A6F5F">
              <w:rPr>
                <w:rFonts w:ascii="Times New Roman" w:hAnsi="Times New Roman" w:cs="Times New Roman"/>
                <w:sz w:val="20"/>
                <w:szCs w:val="20"/>
              </w:rPr>
              <w:t>0</w:t>
            </w:r>
          </w:p>
          <w:p w14:paraId="318E9B52" w14:textId="77777777" w:rsidR="00F6044D" w:rsidRPr="005A6F5F" w:rsidRDefault="00CE74AF" w:rsidP="00F6044D">
            <w:pPr>
              <w:rPr>
                <w:rFonts w:ascii="Times New Roman" w:hAnsi="Times New Roman" w:cs="Times New Roman"/>
                <w:sz w:val="20"/>
                <w:szCs w:val="20"/>
              </w:rPr>
            </w:pPr>
            <w:r w:rsidRPr="005A6F5F">
              <w:rPr>
                <w:rFonts w:ascii="Times New Roman" w:hAnsi="Times New Roman" w:cs="Times New Roman"/>
                <w:sz w:val="20"/>
                <w:szCs w:val="20"/>
              </w:rPr>
              <w:t>(</w:t>
            </w:r>
            <w:r w:rsidR="00F6044D" w:rsidRPr="005A6F5F">
              <w:rPr>
                <w:rFonts w:ascii="Times New Roman" w:hAnsi="Times New Roman" w:cs="Times New Roman"/>
                <w:sz w:val="20"/>
                <w:szCs w:val="20"/>
              </w:rPr>
              <w:t>M16-P16</w:t>
            </w:r>
            <w:r w:rsidRPr="005A6F5F">
              <w:rPr>
                <w:rFonts w:ascii="Times New Roman" w:hAnsi="Times New Roman" w:cs="Times New Roman"/>
                <w:sz w:val="20"/>
                <w:szCs w:val="20"/>
              </w:rPr>
              <w:t>)</w:t>
            </w:r>
          </w:p>
        </w:tc>
        <w:tc>
          <w:tcPr>
            <w:tcW w:w="2409" w:type="dxa"/>
            <w:tcPrChange w:id="277" w:author="Author">
              <w:tcPr>
                <w:tcW w:w="2835" w:type="dxa"/>
              </w:tcPr>
            </w:tcPrChange>
          </w:tcPr>
          <w:p w14:paraId="46E963F1"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Best Estimate of Claims Provisions, Gross - accepted non proportional reinsurance business</w:t>
            </w:r>
          </w:p>
        </w:tc>
        <w:tc>
          <w:tcPr>
            <w:tcW w:w="4536" w:type="dxa"/>
            <w:tcPrChange w:id="278" w:author="Author">
              <w:tcPr>
                <w:tcW w:w="4820" w:type="dxa"/>
              </w:tcPr>
            </w:tcPrChange>
          </w:tcPr>
          <w:p w14:paraId="02ABF583" w14:textId="77777777" w:rsidR="00F6044D" w:rsidRPr="005A6F5F" w:rsidRDefault="00F6044D" w:rsidP="00CE74AF">
            <w:pPr>
              <w:rPr>
                <w:rFonts w:ascii="Times New Roman" w:hAnsi="Times New Roman" w:cs="Times New Roman"/>
                <w:sz w:val="20"/>
                <w:szCs w:val="20"/>
              </w:rPr>
            </w:pPr>
            <w:r w:rsidRPr="005A6F5F">
              <w:rPr>
                <w:rFonts w:ascii="Times New Roman" w:hAnsi="Times New Roman" w:cs="Times New Roman"/>
                <w:sz w:val="20"/>
                <w:szCs w:val="20"/>
              </w:rPr>
              <w:t>The amount of best estimate for Claims Provisions, gross of the amounts recoverable from reinsurance contracts, special purpose vehicles and finite reinsurance, for each line of business regarding accepted non proportional reinsurance.</w:t>
            </w:r>
          </w:p>
        </w:tc>
      </w:tr>
      <w:tr w:rsidR="00F6044D" w:rsidRPr="005A6F5F" w14:paraId="475C6C16" w14:textId="77777777" w:rsidTr="0048321E">
        <w:trPr>
          <w:trHeight w:val="1357"/>
          <w:trPrChange w:id="279" w:author="Author">
            <w:trPr>
              <w:trHeight w:val="1357"/>
            </w:trPr>
          </w:trPrChange>
        </w:trPr>
        <w:tc>
          <w:tcPr>
            <w:tcW w:w="2019" w:type="dxa"/>
            <w:tcPrChange w:id="280" w:author="Author">
              <w:tcPr>
                <w:tcW w:w="1593" w:type="dxa"/>
              </w:tcPr>
            </w:tcPrChange>
          </w:tcPr>
          <w:p w14:paraId="1A8FD902" w14:textId="1DB922DF" w:rsidR="00CE74AF" w:rsidRPr="005A6F5F" w:rsidRDefault="00CE74AF" w:rsidP="00CE74AF">
            <w:pPr>
              <w:rPr>
                <w:rFonts w:ascii="Times New Roman" w:hAnsi="Times New Roman" w:cs="Times New Roman"/>
                <w:sz w:val="20"/>
                <w:szCs w:val="20"/>
              </w:rPr>
            </w:pPr>
            <w:r w:rsidRPr="005A6F5F">
              <w:rPr>
                <w:rFonts w:ascii="Times New Roman" w:hAnsi="Times New Roman" w:cs="Times New Roman"/>
                <w:sz w:val="20"/>
                <w:szCs w:val="20"/>
              </w:rPr>
              <w:t>C0180/R01</w:t>
            </w:r>
            <w:r w:rsidR="005916A9" w:rsidRPr="005A6F5F">
              <w:rPr>
                <w:rFonts w:ascii="Times New Roman" w:hAnsi="Times New Roman" w:cs="Times New Roman"/>
                <w:sz w:val="20"/>
                <w:szCs w:val="20"/>
              </w:rPr>
              <w:t>9</w:t>
            </w:r>
            <w:r w:rsidRPr="005A6F5F">
              <w:rPr>
                <w:rFonts w:ascii="Times New Roman" w:hAnsi="Times New Roman" w:cs="Times New Roman"/>
                <w:sz w:val="20"/>
                <w:szCs w:val="20"/>
              </w:rPr>
              <w:t>0</w:t>
            </w:r>
          </w:p>
          <w:p w14:paraId="1B84DDD2" w14:textId="77777777" w:rsidR="00F6044D" w:rsidRPr="005A6F5F" w:rsidRDefault="00CE74AF">
            <w:pPr>
              <w:rPr>
                <w:rFonts w:ascii="Times New Roman" w:hAnsi="Times New Roman" w:cs="Times New Roman"/>
                <w:sz w:val="20"/>
                <w:szCs w:val="20"/>
              </w:rPr>
            </w:pPr>
            <w:r w:rsidRPr="005A6F5F">
              <w:rPr>
                <w:rFonts w:ascii="Times New Roman" w:hAnsi="Times New Roman" w:cs="Times New Roman"/>
                <w:sz w:val="20"/>
                <w:szCs w:val="20"/>
              </w:rPr>
              <w:t>(</w:t>
            </w:r>
            <w:r w:rsidR="00F6044D" w:rsidRPr="005A6F5F">
              <w:rPr>
                <w:rFonts w:ascii="Times New Roman" w:hAnsi="Times New Roman" w:cs="Times New Roman"/>
                <w:sz w:val="20"/>
                <w:szCs w:val="20"/>
              </w:rPr>
              <w:t>Q16</w:t>
            </w:r>
            <w:r w:rsidRPr="005A6F5F">
              <w:rPr>
                <w:rFonts w:ascii="Times New Roman" w:hAnsi="Times New Roman" w:cs="Times New Roman"/>
                <w:sz w:val="20"/>
                <w:szCs w:val="20"/>
              </w:rPr>
              <w:t>)</w:t>
            </w:r>
          </w:p>
        </w:tc>
        <w:tc>
          <w:tcPr>
            <w:tcW w:w="2409" w:type="dxa"/>
            <w:tcPrChange w:id="281" w:author="Author">
              <w:tcPr>
                <w:tcW w:w="2835" w:type="dxa"/>
              </w:tcPr>
            </w:tcPrChange>
          </w:tcPr>
          <w:p w14:paraId="533E8EB0"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Claims Provisions, Gross - accepted non proportional reinsurance business</w:t>
            </w:r>
          </w:p>
        </w:tc>
        <w:tc>
          <w:tcPr>
            <w:tcW w:w="4536" w:type="dxa"/>
            <w:tcPrChange w:id="282" w:author="Author">
              <w:tcPr>
                <w:tcW w:w="4820" w:type="dxa"/>
              </w:tcPr>
            </w:tcPrChange>
          </w:tcPr>
          <w:p w14:paraId="21F4E821" w14:textId="77777777" w:rsidR="00F6044D" w:rsidRPr="005A6F5F" w:rsidRDefault="00F6044D" w:rsidP="00114D15">
            <w:pPr>
              <w:rPr>
                <w:rFonts w:ascii="Times New Roman" w:hAnsi="Times New Roman" w:cs="Times New Roman"/>
                <w:sz w:val="20"/>
                <w:szCs w:val="20"/>
              </w:rPr>
            </w:pPr>
            <w:r w:rsidRPr="005A6F5F">
              <w:rPr>
                <w:rFonts w:ascii="Times New Roman" w:hAnsi="Times New Roman" w:cs="Times New Roman"/>
                <w:sz w:val="20"/>
                <w:szCs w:val="20"/>
              </w:rPr>
              <w:t>The total amount of best estimate for Claims Provisions, gross of the amounts recoverable from reinsurance contracts, special purpose vehicles and finite reinsurance.</w:t>
            </w:r>
          </w:p>
          <w:p w14:paraId="4B7A0CEF" w14:textId="77777777" w:rsidR="00CE74AF" w:rsidRPr="00F55468" w:rsidRDefault="00CE74AF" w:rsidP="00CE74AF">
            <w:pPr>
              <w:rPr>
                <w:rFonts w:ascii="Times New Roman" w:hAnsi="Times New Roman" w:cs="Times New Roman"/>
                <w:sz w:val="20"/>
                <w:szCs w:val="20"/>
                <w:highlight w:val="yellow"/>
              </w:rPr>
            </w:pPr>
          </w:p>
          <w:p w14:paraId="072F9464" w14:textId="77777777" w:rsidR="00F6044D" w:rsidRPr="005A6F5F" w:rsidRDefault="00F6044D">
            <w:pPr>
              <w:rPr>
                <w:rFonts w:ascii="Times New Roman" w:hAnsi="Times New Roman" w:cs="Times New Roman"/>
                <w:sz w:val="20"/>
                <w:szCs w:val="20"/>
              </w:rPr>
            </w:pPr>
          </w:p>
        </w:tc>
      </w:tr>
      <w:tr w:rsidR="005803CA" w:rsidRPr="005A6F5F" w14:paraId="3822F3CE" w14:textId="77777777" w:rsidTr="0048321E">
        <w:trPr>
          <w:trHeight w:val="1597"/>
          <w:trPrChange w:id="283" w:author="Author">
            <w:trPr>
              <w:trHeight w:val="1597"/>
            </w:trPr>
          </w:trPrChange>
        </w:trPr>
        <w:tc>
          <w:tcPr>
            <w:tcW w:w="2019" w:type="dxa"/>
            <w:hideMark/>
            <w:tcPrChange w:id="284" w:author="Author">
              <w:tcPr>
                <w:tcW w:w="1593" w:type="dxa"/>
                <w:hideMark/>
              </w:tcPr>
            </w:tcPrChange>
          </w:tcPr>
          <w:p w14:paraId="3FAB64D4" w14:textId="21D4B348" w:rsidR="005803CA" w:rsidRPr="005A6F5F" w:rsidRDefault="005803CA" w:rsidP="005803CA">
            <w:pPr>
              <w:rPr>
                <w:rFonts w:ascii="Times New Roman" w:hAnsi="Times New Roman" w:cs="Times New Roman"/>
                <w:sz w:val="20"/>
                <w:szCs w:val="20"/>
              </w:rPr>
            </w:pPr>
            <w:r w:rsidRPr="005A6F5F">
              <w:rPr>
                <w:rFonts w:ascii="Times New Roman" w:hAnsi="Times New Roman" w:cs="Times New Roman"/>
                <w:sz w:val="20"/>
                <w:szCs w:val="20"/>
              </w:rPr>
              <w:t>C0020 to C0170/R0</w:t>
            </w:r>
            <w:r w:rsidR="005916A9" w:rsidRPr="005A6F5F">
              <w:rPr>
                <w:rFonts w:ascii="Times New Roman" w:hAnsi="Times New Roman" w:cs="Times New Roman"/>
                <w:sz w:val="20"/>
                <w:szCs w:val="20"/>
              </w:rPr>
              <w:t>20</w:t>
            </w:r>
            <w:r w:rsidRPr="005A6F5F">
              <w:rPr>
                <w:rFonts w:ascii="Times New Roman" w:hAnsi="Times New Roman" w:cs="Times New Roman"/>
                <w:sz w:val="20"/>
                <w:szCs w:val="20"/>
              </w:rPr>
              <w:t>0</w:t>
            </w:r>
          </w:p>
          <w:p w14:paraId="2D47F4E1" w14:textId="77777777" w:rsidR="005803CA" w:rsidRPr="005A6F5F" w:rsidRDefault="005803CA" w:rsidP="00F6044D">
            <w:pPr>
              <w:rPr>
                <w:rFonts w:ascii="Times New Roman" w:hAnsi="Times New Roman" w:cs="Times New Roman"/>
                <w:sz w:val="20"/>
                <w:szCs w:val="20"/>
              </w:rPr>
            </w:pPr>
            <w:r w:rsidRPr="005A6F5F">
              <w:rPr>
                <w:rFonts w:ascii="Times New Roman" w:hAnsi="Times New Roman" w:cs="Times New Roman"/>
                <w:sz w:val="20"/>
                <w:szCs w:val="20"/>
              </w:rPr>
              <w:t>(A17-P17)</w:t>
            </w:r>
          </w:p>
        </w:tc>
        <w:tc>
          <w:tcPr>
            <w:tcW w:w="2409" w:type="dxa"/>
            <w:hideMark/>
            <w:tcPrChange w:id="285" w:author="Author">
              <w:tcPr>
                <w:tcW w:w="2835" w:type="dxa"/>
                <w:hideMark/>
              </w:tcPr>
            </w:tcPrChange>
          </w:tcPr>
          <w:p w14:paraId="3C8A29BD" w14:textId="77777777" w:rsidR="005803CA" w:rsidRPr="005A6F5F" w:rsidRDefault="005803CA" w:rsidP="00F6044D">
            <w:pPr>
              <w:rPr>
                <w:rFonts w:ascii="Times New Roman" w:hAnsi="Times New Roman" w:cs="Times New Roman"/>
                <w:sz w:val="20"/>
                <w:szCs w:val="20"/>
              </w:rPr>
            </w:pPr>
            <w:r w:rsidRPr="005A6F5F">
              <w:rPr>
                <w:rFonts w:ascii="Times New Roman" w:hAnsi="Times New Roman" w:cs="Times New Roman"/>
                <w:sz w:val="20"/>
                <w:szCs w:val="20"/>
              </w:rPr>
              <w:t>Best Estimate of Claims provisions, Total recoverable from reinsurance/SPV and Finite before the adjustment for expected losses due to counterparty default</w:t>
            </w:r>
          </w:p>
        </w:tc>
        <w:tc>
          <w:tcPr>
            <w:tcW w:w="4536" w:type="dxa"/>
            <w:hideMark/>
            <w:tcPrChange w:id="286" w:author="Author">
              <w:tcPr>
                <w:tcW w:w="4820" w:type="dxa"/>
                <w:hideMark/>
              </w:tcPr>
            </w:tcPrChange>
          </w:tcPr>
          <w:p w14:paraId="35DD875A" w14:textId="77EE8441" w:rsidR="005803CA" w:rsidRPr="00F55468" w:rsidRDefault="005803CA" w:rsidP="005803CA">
            <w:pPr>
              <w:rPr>
                <w:rFonts w:ascii="Times New Roman" w:hAnsi="Times New Roman" w:cs="Times New Roman"/>
                <w:sz w:val="20"/>
                <w:szCs w:val="20"/>
              </w:rPr>
            </w:pPr>
            <w:r w:rsidRPr="005A6F5F">
              <w:rPr>
                <w:rFonts w:ascii="Times New Roman" w:hAnsi="Times New Roman" w:cs="Times New Roman"/>
                <w:sz w:val="20"/>
                <w:szCs w:val="20"/>
              </w:rPr>
              <w:t>Total recoverable from reinsurance/SPV and Finite Re, before the adjustment for expected losses due to counterparty default, referred to the Best Estimate for Claims Provisions, for each line of business regarding direct and accepted reinsurance business</w:t>
            </w:r>
            <w:r w:rsidR="006D0D03" w:rsidRPr="00F55468">
              <w:rPr>
                <w:rFonts w:ascii="Times New Roman" w:hAnsi="Times New Roman" w:cs="Times New Roman"/>
                <w:sz w:val="20"/>
                <w:szCs w:val="20"/>
              </w:rPr>
              <w:t>.</w:t>
            </w:r>
          </w:p>
          <w:p w14:paraId="6DF3AC39" w14:textId="77777777" w:rsidR="005803CA" w:rsidRPr="005A6F5F" w:rsidRDefault="005803CA">
            <w:pPr>
              <w:rPr>
                <w:rFonts w:ascii="Times New Roman" w:hAnsi="Times New Roman" w:cs="Times New Roman"/>
                <w:sz w:val="20"/>
                <w:szCs w:val="20"/>
              </w:rPr>
            </w:pPr>
          </w:p>
        </w:tc>
      </w:tr>
      <w:tr w:rsidR="00B853D9" w:rsidRPr="005A6F5F" w14:paraId="235ECE84" w14:textId="77777777" w:rsidTr="0048321E">
        <w:trPr>
          <w:trHeight w:val="1820"/>
          <w:trPrChange w:id="287" w:author="Author">
            <w:trPr>
              <w:trHeight w:val="1820"/>
            </w:trPr>
          </w:trPrChange>
        </w:trPr>
        <w:tc>
          <w:tcPr>
            <w:tcW w:w="2019" w:type="dxa"/>
            <w:tcPrChange w:id="288" w:author="Author">
              <w:tcPr>
                <w:tcW w:w="1593" w:type="dxa"/>
              </w:tcPr>
            </w:tcPrChange>
          </w:tcPr>
          <w:p w14:paraId="2FEFEB4C" w14:textId="5B35F040" w:rsidR="00CB4824" w:rsidRPr="005A6F5F" w:rsidRDefault="00CB4824" w:rsidP="00CB4824">
            <w:pPr>
              <w:rPr>
                <w:rFonts w:ascii="Times New Roman" w:hAnsi="Times New Roman" w:cs="Times New Roman"/>
                <w:sz w:val="20"/>
                <w:szCs w:val="20"/>
              </w:rPr>
            </w:pPr>
            <w:r w:rsidRPr="005A6F5F">
              <w:rPr>
                <w:rFonts w:ascii="Times New Roman" w:hAnsi="Times New Roman" w:cs="Times New Roman"/>
                <w:sz w:val="20"/>
                <w:szCs w:val="20"/>
              </w:rPr>
              <w:t>C0180/R0</w:t>
            </w:r>
            <w:r w:rsidR="005916A9" w:rsidRPr="005A6F5F">
              <w:rPr>
                <w:rFonts w:ascii="Times New Roman" w:hAnsi="Times New Roman" w:cs="Times New Roman"/>
                <w:sz w:val="20"/>
                <w:szCs w:val="20"/>
              </w:rPr>
              <w:t>20</w:t>
            </w:r>
            <w:r w:rsidRPr="005A6F5F">
              <w:rPr>
                <w:rFonts w:ascii="Times New Roman" w:hAnsi="Times New Roman" w:cs="Times New Roman"/>
                <w:sz w:val="20"/>
                <w:szCs w:val="20"/>
              </w:rPr>
              <w:t>0</w:t>
            </w:r>
          </w:p>
          <w:p w14:paraId="222284B3" w14:textId="77777777" w:rsidR="00B853D9" w:rsidRPr="005A6F5F" w:rsidRDefault="00CB4824" w:rsidP="00FF2281">
            <w:pPr>
              <w:rPr>
                <w:rFonts w:ascii="Times New Roman" w:hAnsi="Times New Roman" w:cs="Times New Roman"/>
                <w:sz w:val="20"/>
                <w:szCs w:val="20"/>
              </w:rPr>
            </w:pPr>
            <w:r w:rsidRPr="005A6F5F">
              <w:rPr>
                <w:rFonts w:ascii="Times New Roman" w:hAnsi="Times New Roman" w:cs="Times New Roman"/>
                <w:sz w:val="20"/>
                <w:szCs w:val="20"/>
              </w:rPr>
              <w:t>(</w:t>
            </w:r>
            <w:r w:rsidR="00B853D9" w:rsidRPr="005A6F5F">
              <w:rPr>
                <w:rFonts w:ascii="Times New Roman" w:hAnsi="Times New Roman" w:cs="Times New Roman"/>
                <w:sz w:val="20"/>
                <w:szCs w:val="20"/>
              </w:rPr>
              <w:t>Q17</w:t>
            </w:r>
            <w:r w:rsidRPr="005A6F5F">
              <w:rPr>
                <w:rFonts w:ascii="Times New Roman" w:hAnsi="Times New Roman" w:cs="Times New Roman"/>
                <w:sz w:val="20"/>
                <w:szCs w:val="20"/>
              </w:rPr>
              <w:t>)</w:t>
            </w:r>
          </w:p>
        </w:tc>
        <w:tc>
          <w:tcPr>
            <w:tcW w:w="2409" w:type="dxa"/>
            <w:tcPrChange w:id="289" w:author="Author">
              <w:tcPr>
                <w:tcW w:w="2835" w:type="dxa"/>
              </w:tcPr>
            </w:tcPrChange>
          </w:tcPr>
          <w:p w14:paraId="21498273" w14:textId="77777777" w:rsidR="00B853D9" w:rsidRPr="005A6F5F" w:rsidRDefault="00B853D9">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Claims Provisions, Total recoverable from reinsurance/SPV and Finite re before the adjustment for expected losses due to counterparty default</w:t>
            </w:r>
          </w:p>
        </w:tc>
        <w:tc>
          <w:tcPr>
            <w:tcW w:w="4536" w:type="dxa"/>
            <w:tcPrChange w:id="290" w:author="Author">
              <w:tcPr>
                <w:tcW w:w="4820" w:type="dxa"/>
              </w:tcPr>
            </w:tcPrChange>
          </w:tcPr>
          <w:p w14:paraId="1C1E2AD4" w14:textId="77777777" w:rsidR="00B853D9" w:rsidRPr="005A6F5F" w:rsidRDefault="00B853D9" w:rsidP="00941E94">
            <w:pPr>
              <w:rPr>
                <w:rFonts w:ascii="Times New Roman" w:hAnsi="Times New Roman" w:cs="Times New Roman"/>
                <w:sz w:val="20"/>
                <w:szCs w:val="20"/>
              </w:rPr>
            </w:pPr>
            <w:r w:rsidRPr="005A6F5F">
              <w:rPr>
                <w:rFonts w:ascii="Times New Roman" w:hAnsi="Times New Roman" w:cs="Times New Roman"/>
                <w:sz w:val="20"/>
                <w:szCs w:val="20"/>
              </w:rPr>
              <w:t xml:space="preserve">The Total recoverable from reinsurance/SPV, and Finite before the adjustment for expected losses due to counterparty default, referred to the Best Estimate for Claims Provisions. </w:t>
            </w:r>
          </w:p>
          <w:p w14:paraId="4C5DD192" w14:textId="77777777" w:rsidR="00383CCA" w:rsidRPr="005A6F5F" w:rsidRDefault="00383CCA" w:rsidP="00941E94">
            <w:pPr>
              <w:rPr>
                <w:rFonts w:ascii="Times New Roman" w:hAnsi="Times New Roman" w:cs="Times New Roman"/>
                <w:sz w:val="20"/>
                <w:szCs w:val="20"/>
              </w:rPr>
            </w:pPr>
          </w:p>
          <w:p w14:paraId="44D46621" w14:textId="77777777" w:rsidR="00B853D9" w:rsidRPr="005A6F5F" w:rsidDel="00FF2281" w:rsidRDefault="00B853D9">
            <w:pPr>
              <w:rPr>
                <w:rFonts w:ascii="Times New Roman" w:hAnsi="Times New Roman" w:cs="Times New Roman"/>
                <w:sz w:val="20"/>
                <w:szCs w:val="20"/>
              </w:rPr>
            </w:pPr>
          </w:p>
        </w:tc>
      </w:tr>
      <w:tr w:rsidR="00F6044D" w:rsidRPr="005A6F5F" w14:paraId="71E9D765" w14:textId="77777777" w:rsidTr="0048321E">
        <w:trPr>
          <w:trHeight w:val="1832"/>
          <w:trPrChange w:id="291" w:author="Author">
            <w:trPr>
              <w:trHeight w:val="1832"/>
            </w:trPr>
          </w:trPrChange>
        </w:trPr>
        <w:tc>
          <w:tcPr>
            <w:tcW w:w="2019" w:type="dxa"/>
            <w:hideMark/>
            <w:tcPrChange w:id="292" w:author="Author">
              <w:tcPr>
                <w:tcW w:w="1593" w:type="dxa"/>
                <w:hideMark/>
              </w:tcPr>
            </w:tcPrChange>
          </w:tcPr>
          <w:p w14:paraId="07255F38" w14:textId="4D7025FD" w:rsidR="00055DCA" w:rsidRPr="005A6F5F" w:rsidRDefault="00055DCA" w:rsidP="00055DCA">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1</w:t>
            </w:r>
            <w:r w:rsidRPr="005A6F5F">
              <w:rPr>
                <w:rFonts w:ascii="Times New Roman" w:hAnsi="Times New Roman" w:cs="Times New Roman"/>
                <w:sz w:val="20"/>
                <w:szCs w:val="20"/>
              </w:rPr>
              <w:t>0</w:t>
            </w:r>
          </w:p>
          <w:p w14:paraId="3FC2A2D6" w14:textId="77777777" w:rsidR="00F6044D" w:rsidRPr="005A6F5F" w:rsidRDefault="00055DCA">
            <w:pPr>
              <w:rPr>
                <w:rFonts w:ascii="Times New Roman" w:hAnsi="Times New Roman" w:cs="Times New Roman"/>
                <w:sz w:val="20"/>
                <w:szCs w:val="20"/>
              </w:rPr>
            </w:pPr>
            <w:r w:rsidRPr="005A6F5F">
              <w:rPr>
                <w:rFonts w:ascii="Times New Roman" w:hAnsi="Times New Roman" w:cs="Times New Roman"/>
                <w:sz w:val="20"/>
                <w:szCs w:val="20"/>
              </w:rPr>
              <w:t>(</w:t>
            </w:r>
            <w:r w:rsidR="00F6044D" w:rsidRPr="005A6F5F">
              <w:rPr>
                <w:rFonts w:ascii="Times New Roman" w:hAnsi="Times New Roman" w:cs="Times New Roman"/>
                <w:sz w:val="20"/>
                <w:szCs w:val="20"/>
              </w:rPr>
              <w:t>A18-</w:t>
            </w:r>
            <w:r w:rsidR="00FF2281" w:rsidRPr="005A6F5F">
              <w:rPr>
                <w:rFonts w:ascii="Times New Roman" w:hAnsi="Times New Roman" w:cs="Times New Roman"/>
                <w:sz w:val="20"/>
                <w:szCs w:val="20"/>
              </w:rPr>
              <w:t>P</w:t>
            </w:r>
            <w:r w:rsidR="00F6044D" w:rsidRPr="005A6F5F">
              <w:rPr>
                <w:rFonts w:ascii="Times New Roman" w:hAnsi="Times New Roman" w:cs="Times New Roman"/>
                <w:sz w:val="20"/>
                <w:szCs w:val="20"/>
              </w:rPr>
              <w:t>18</w:t>
            </w:r>
            <w:r w:rsidRPr="005A6F5F">
              <w:rPr>
                <w:rFonts w:ascii="Times New Roman" w:hAnsi="Times New Roman" w:cs="Times New Roman"/>
                <w:sz w:val="20"/>
                <w:szCs w:val="20"/>
              </w:rPr>
              <w:t>)</w:t>
            </w:r>
          </w:p>
        </w:tc>
        <w:tc>
          <w:tcPr>
            <w:tcW w:w="2409" w:type="dxa"/>
            <w:hideMark/>
            <w:tcPrChange w:id="293" w:author="Author">
              <w:tcPr>
                <w:tcW w:w="2835" w:type="dxa"/>
                <w:hideMark/>
              </w:tcPr>
            </w:tcPrChange>
          </w:tcPr>
          <w:p w14:paraId="28EDCE20" w14:textId="77777777" w:rsidR="00FF2281" w:rsidRPr="005A6F5F" w:rsidRDefault="00FF2281">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6044D" w:rsidRPr="005A6F5F">
              <w:rPr>
                <w:rFonts w:ascii="Times New Roman" w:hAnsi="Times New Roman" w:cs="Times New Roman"/>
                <w:sz w:val="20"/>
                <w:szCs w:val="20"/>
              </w:rPr>
              <w:t>Claims provisions, Recoverables from reinsurance (except SPV and Finite Reinsurance) before adjustment for expected losses - Direct and accepted  reinsurance</w:t>
            </w:r>
            <w:r w:rsidRPr="005A6F5F">
              <w:rPr>
                <w:rFonts w:ascii="Times New Roman" w:hAnsi="Times New Roman" w:cs="Times New Roman"/>
                <w:sz w:val="20"/>
                <w:szCs w:val="20"/>
              </w:rPr>
              <w:t xml:space="preserve"> business</w:t>
            </w:r>
          </w:p>
        </w:tc>
        <w:tc>
          <w:tcPr>
            <w:tcW w:w="4536" w:type="dxa"/>
            <w:hideMark/>
            <w:tcPrChange w:id="294" w:author="Author">
              <w:tcPr>
                <w:tcW w:w="4820" w:type="dxa"/>
                <w:hideMark/>
              </w:tcPr>
            </w:tcPrChange>
          </w:tcPr>
          <w:p w14:paraId="4609680F" w14:textId="77777777" w:rsidR="00FF2281"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 xml:space="preserve">The amount of Recoverables from reinsurance (except SPV and Finite Reinsurance) before adjustment for expected losses, </w:t>
            </w:r>
            <w:r w:rsidR="00FF2281" w:rsidRPr="005A6F5F">
              <w:rPr>
                <w:rFonts w:ascii="Times New Roman" w:hAnsi="Times New Roman" w:cs="Times New Roman"/>
                <w:sz w:val="20"/>
                <w:szCs w:val="20"/>
              </w:rPr>
              <w:t xml:space="preserve">referred to the Best Estimate for Claims Provisions, </w:t>
            </w:r>
            <w:r w:rsidRPr="005A6F5F">
              <w:rPr>
                <w:rFonts w:ascii="Times New Roman" w:hAnsi="Times New Roman" w:cs="Times New Roman"/>
                <w:sz w:val="20"/>
                <w:szCs w:val="20"/>
              </w:rPr>
              <w:t>for each line of business regarding direct and accepted reinsurance</w:t>
            </w:r>
            <w:r w:rsidR="00FF2281" w:rsidRPr="005A6F5F">
              <w:rPr>
                <w:rFonts w:ascii="Times New Roman" w:hAnsi="Times New Roman" w:cs="Times New Roman"/>
                <w:sz w:val="20"/>
                <w:szCs w:val="20"/>
              </w:rPr>
              <w:t xml:space="preserve"> business.</w:t>
            </w:r>
          </w:p>
        </w:tc>
      </w:tr>
      <w:tr w:rsidR="00114D15" w:rsidRPr="005A6F5F" w14:paraId="1734E71D" w14:textId="77777777" w:rsidTr="0048321E">
        <w:trPr>
          <w:trHeight w:val="1890"/>
          <w:trPrChange w:id="295" w:author="Author">
            <w:trPr>
              <w:trHeight w:val="1890"/>
            </w:trPr>
          </w:trPrChange>
        </w:trPr>
        <w:tc>
          <w:tcPr>
            <w:tcW w:w="2019" w:type="dxa"/>
            <w:tcPrChange w:id="296" w:author="Author">
              <w:tcPr>
                <w:tcW w:w="1593" w:type="dxa"/>
              </w:tcPr>
            </w:tcPrChange>
          </w:tcPr>
          <w:p w14:paraId="32F936A0" w14:textId="626E3A11" w:rsidR="00055DCA" w:rsidRPr="005A6F5F" w:rsidRDefault="00055DCA" w:rsidP="00055DCA">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1</w:t>
            </w:r>
            <w:r w:rsidRPr="005A6F5F">
              <w:rPr>
                <w:rFonts w:ascii="Times New Roman" w:hAnsi="Times New Roman" w:cs="Times New Roman"/>
                <w:sz w:val="20"/>
                <w:szCs w:val="20"/>
              </w:rPr>
              <w:t>0</w:t>
            </w:r>
          </w:p>
          <w:p w14:paraId="1DB1788F" w14:textId="77777777" w:rsidR="00114D15" w:rsidRPr="005A6F5F" w:rsidRDefault="00055DCA">
            <w:pPr>
              <w:rPr>
                <w:rFonts w:ascii="Times New Roman" w:hAnsi="Times New Roman" w:cs="Times New Roman"/>
                <w:sz w:val="20"/>
                <w:szCs w:val="20"/>
              </w:rPr>
            </w:pPr>
            <w:r w:rsidRPr="005A6F5F">
              <w:rPr>
                <w:rFonts w:ascii="Times New Roman" w:hAnsi="Times New Roman" w:cs="Times New Roman"/>
                <w:sz w:val="20"/>
                <w:szCs w:val="20"/>
              </w:rPr>
              <w:t>(</w:t>
            </w:r>
            <w:r w:rsidR="00114D15" w:rsidRPr="005A6F5F">
              <w:rPr>
                <w:rFonts w:ascii="Times New Roman" w:hAnsi="Times New Roman" w:cs="Times New Roman"/>
                <w:sz w:val="20"/>
                <w:szCs w:val="20"/>
              </w:rPr>
              <w:t>Q18</w:t>
            </w:r>
            <w:r w:rsidRPr="005A6F5F">
              <w:rPr>
                <w:rFonts w:ascii="Times New Roman" w:hAnsi="Times New Roman" w:cs="Times New Roman"/>
                <w:sz w:val="20"/>
                <w:szCs w:val="20"/>
              </w:rPr>
              <w:t>)</w:t>
            </w:r>
          </w:p>
        </w:tc>
        <w:tc>
          <w:tcPr>
            <w:tcW w:w="2409" w:type="dxa"/>
            <w:tcPrChange w:id="297" w:author="Author">
              <w:tcPr>
                <w:tcW w:w="2835" w:type="dxa"/>
              </w:tcPr>
            </w:tcPrChange>
          </w:tcPr>
          <w:p w14:paraId="3C6AD706" w14:textId="77777777" w:rsidR="00114D15" w:rsidRPr="005A6F5F" w:rsidRDefault="00114D15">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Claims provisions, Total Recoverables from reinsurance (except SPV and Finite Reinsurance) before adjustment for expected losses - Direct and accepted  reinsurance business</w:t>
            </w:r>
          </w:p>
        </w:tc>
        <w:tc>
          <w:tcPr>
            <w:tcW w:w="4536" w:type="dxa"/>
            <w:tcPrChange w:id="298" w:author="Author">
              <w:tcPr>
                <w:tcW w:w="4820" w:type="dxa"/>
              </w:tcPr>
            </w:tcPrChange>
          </w:tcPr>
          <w:p w14:paraId="69C7C92F" w14:textId="77777777" w:rsidR="00DD576E" w:rsidRPr="005A6F5F" w:rsidRDefault="00DD576E" w:rsidP="00DD576E">
            <w:pPr>
              <w:rPr>
                <w:rFonts w:ascii="Times New Roman" w:hAnsi="Times New Roman" w:cs="Times New Roman"/>
                <w:sz w:val="20"/>
                <w:szCs w:val="20"/>
              </w:rPr>
            </w:pPr>
            <w:r w:rsidRPr="005A6F5F">
              <w:rPr>
                <w:rFonts w:ascii="Times New Roman" w:hAnsi="Times New Roman" w:cs="Times New Roman"/>
                <w:sz w:val="20"/>
                <w:szCs w:val="20"/>
              </w:rPr>
              <w:t>The total amount of Recoverables from reinsurance (except SPV and Finite Reinsurance) before adjustment for expected losses, referred to the Best Estimate for Claims Provisions.</w:t>
            </w:r>
          </w:p>
          <w:p w14:paraId="307DFF45" w14:textId="77777777" w:rsidR="00055DCA" w:rsidRPr="00F55468" w:rsidRDefault="00055DCA" w:rsidP="00055DCA">
            <w:pPr>
              <w:rPr>
                <w:rFonts w:ascii="Times New Roman" w:hAnsi="Times New Roman" w:cs="Times New Roman"/>
                <w:sz w:val="20"/>
                <w:szCs w:val="20"/>
                <w:highlight w:val="yellow"/>
              </w:rPr>
            </w:pPr>
          </w:p>
          <w:p w14:paraId="3A5CDA71" w14:textId="77777777" w:rsidR="00114D15" w:rsidRPr="005A6F5F" w:rsidRDefault="00114D15">
            <w:pPr>
              <w:rPr>
                <w:rFonts w:ascii="Times New Roman" w:hAnsi="Times New Roman" w:cs="Times New Roman"/>
                <w:sz w:val="20"/>
                <w:szCs w:val="20"/>
              </w:rPr>
            </w:pPr>
          </w:p>
        </w:tc>
      </w:tr>
      <w:tr w:rsidR="00F6044D" w:rsidRPr="005A6F5F" w14:paraId="16E69FBD" w14:textId="77777777" w:rsidTr="0048321E">
        <w:trPr>
          <w:trHeight w:val="1408"/>
          <w:trPrChange w:id="299" w:author="Author">
            <w:trPr>
              <w:trHeight w:val="1408"/>
            </w:trPr>
          </w:trPrChange>
        </w:trPr>
        <w:tc>
          <w:tcPr>
            <w:tcW w:w="2019" w:type="dxa"/>
            <w:hideMark/>
            <w:tcPrChange w:id="300" w:author="Author">
              <w:tcPr>
                <w:tcW w:w="1593" w:type="dxa"/>
                <w:hideMark/>
              </w:tcPr>
            </w:tcPrChange>
          </w:tcPr>
          <w:p w14:paraId="6392F0A4" w14:textId="2A5FACD2" w:rsidR="001A2B70" w:rsidRPr="005A6F5F" w:rsidRDefault="001A2B70" w:rsidP="001A2B70">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2</w:t>
            </w:r>
            <w:r w:rsidRPr="005A6F5F">
              <w:rPr>
                <w:rFonts w:ascii="Times New Roman" w:hAnsi="Times New Roman" w:cs="Times New Roman"/>
                <w:sz w:val="20"/>
                <w:szCs w:val="20"/>
              </w:rPr>
              <w:t>0</w:t>
            </w:r>
          </w:p>
          <w:p w14:paraId="1726AAC2" w14:textId="77777777" w:rsidR="00F6044D" w:rsidRPr="005A6F5F" w:rsidRDefault="001A2B70">
            <w:pPr>
              <w:rPr>
                <w:rFonts w:ascii="Times New Roman" w:hAnsi="Times New Roman" w:cs="Times New Roman"/>
                <w:sz w:val="20"/>
                <w:szCs w:val="20"/>
              </w:rPr>
            </w:pPr>
            <w:r w:rsidRPr="005A6F5F">
              <w:rPr>
                <w:rFonts w:ascii="Times New Roman" w:hAnsi="Times New Roman" w:cs="Times New Roman"/>
                <w:sz w:val="20"/>
                <w:szCs w:val="20"/>
              </w:rPr>
              <w:t>(</w:t>
            </w:r>
            <w:r w:rsidR="00F6044D" w:rsidRPr="005A6F5F">
              <w:rPr>
                <w:rFonts w:ascii="Times New Roman" w:hAnsi="Times New Roman" w:cs="Times New Roman"/>
                <w:sz w:val="20"/>
                <w:szCs w:val="20"/>
              </w:rPr>
              <w:t>A19-</w:t>
            </w:r>
            <w:r w:rsidR="00D36D5A" w:rsidRPr="005A6F5F">
              <w:rPr>
                <w:rFonts w:ascii="Times New Roman" w:hAnsi="Times New Roman" w:cs="Times New Roman"/>
                <w:sz w:val="20"/>
                <w:szCs w:val="20"/>
              </w:rPr>
              <w:t>P</w:t>
            </w:r>
            <w:r w:rsidR="00F6044D" w:rsidRPr="005A6F5F">
              <w:rPr>
                <w:rFonts w:ascii="Times New Roman" w:hAnsi="Times New Roman" w:cs="Times New Roman"/>
                <w:sz w:val="20"/>
                <w:szCs w:val="20"/>
              </w:rPr>
              <w:t>19</w:t>
            </w:r>
            <w:r w:rsidRPr="005A6F5F">
              <w:rPr>
                <w:rFonts w:ascii="Times New Roman" w:hAnsi="Times New Roman" w:cs="Times New Roman"/>
                <w:sz w:val="20"/>
                <w:szCs w:val="20"/>
              </w:rPr>
              <w:t>)</w:t>
            </w:r>
          </w:p>
        </w:tc>
        <w:tc>
          <w:tcPr>
            <w:tcW w:w="2409" w:type="dxa"/>
            <w:hideMark/>
            <w:tcPrChange w:id="301" w:author="Author">
              <w:tcPr>
                <w:tcW w:w="2835" w:type="dxa"/>
                <w:hideMark/>
              </w:tcPr>
            </w:tcPrChange>
          </w:tcPr>
          <w:p w14:paraId="41718C86" w14:textId="77777777" w:rsidR="00F6044D" w:rsidRPr="005A6F5F" w:rsidRDefault="00D36D5A">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6044D" w:rsidRPr="005A6F5F">
              <w:rPr>
                <w:rFonts w:ascii="Times New Roman" w:hAnsi="Times New Roman" w:cs="Times New Roman"/>
                <w:sz w:val="20"/>
                <w:szCs w:val="20"/>
              </w:rPr>
              <w:t>Claims provisions, Recoverables from SPV before adjustment for expected losses - Direct and accepted reinsurance</w:t>
            </w:r>
            <w:r w:rsidRPr="005A6F5F">
              <w:rPr>
                <w:rFonts w:ascii="Times New Roman" w:hAnsi="Times New Roman" w:cs="Times New Roman"/>
                <w:sz w:val="20"/>
                <w:szCs w:val="20"/>
              </w:rPr>
              <w:t xml:space="preserve"> business.</w:t>
            </w:r>
          </w:p>
          <w:p w14:paraId="3C28C56D" w14:textId="77777777" w:rsidR="00D36D5A" w:rsidRPr="005A6F5F" w:rsidRDefault="00D36D5A">
            <w:pPr>
              <w:rPr>
                <w:rFonts w:ascii="Times New Roman" w:hAnsi="Times New Roman" w:cs="Times New Roman"/>
                <w:sz w:val="20"/>
                <w:szCs w:val="20"/>
              </w:rPr>
            </w:pPr>
          </w:p>
        </w:tc>
        <w:tc>
          <w:tcPr>
            <w:tcW w:w="4536" w:type="dxa"/>
            <w:hideMark/>
            <w:tcPrChange w:id="302" w:author="Author">
              <w:tcPr>
                <w:tcW w:w="4820" w:type="dxa"/>
                <w:hideMark/>
              </w:tcPr>
            </w:tcPrChange>
          </w:tcPr>
          <w:p w14:paraId="032AAAC9" w14:textId="77777777" w:rsidR="00D36D5A" w:rsidRPr="005A6F5F" w:rsidRDefault="00F6044D" w:rsidP="003F570D">
            <w:pPr>
              <w:rPr>
                <w:rFonts w:ascii="Times New Roman" w:hAnsi="Times New Roman" w:cs="Times New Roman"/>
                <w:sz w:val="20"/>
                <w:szCs w:val="20"/>
              </w:rPr>
            </w:pPr>
            <w:r w:rsidRPr="005A6F5F">
              <w:rPr>
                <w:rFonts w:ascii="Times New Roman" w:hAnsi="Times New Roman" w:cs="Times New Roman"/>
                <w:sz w:val="20"/>
                <w:szCs w:val="20"/>
              </w:rPr>
              <w:t xml:space="preserve">The amount of Recoverables from SPV before adjustment for expected losses, </w:t>
            </w:r>
            <w:r w:rsidR="00D36D5A" w:rsidRPr="005A6F5F">
              <w:rPr>
                <w:rFonts w:ascii="Times New Roman" w:hAnsi="Times New Roman" w:cs="Times New Roman"/>
                <w:sz w:val="20"/>
                <w:szCs w:val="20"/>
              </w:rPr>
              <w:t xml:space="preserve">referred to the Best Estimate for Claims Provisions, </w:t>
            </w:r>
            <w:r w:rsidRPr="005A6F5F">
              <w:rPr>
                <w:rFonts w:ascii="Times New Roman" w:hAnsi="Times New Roman" w:cs="Times New Roman"/>
                <w:sz w:val="20"/>
                <w:szCs w:val="20"/>
              </w:rPr>
              <w:t>for each line of business regarding direct and accepted reinsurance</w:t>
            </w:r>
            <w:r w:rsidR="00D36D5A" w:rsidRPr="005A6F5F">
              <w:rPr>
                <w:rFonts w:ascii="Times New Roman" w:hAnsi="Times New Roman" w:cs="Times New Roman"/>
                <w:sz w:val="20"/>
                <w:szCs w:val="20"/>
              </w:rPr>
              <w:t xml:space="preserve"> business.</w:t>
            </w:r>
          </w:p>
        </w:tc>
      </w:tr>
      <w:tr w:rsidR="004B21E2" w:rsidRPr="005A6F5F" w14:paraId="4A751CA1" w14:textId="77777777" w:rsidTr="0048321E">
        <w:trPr>
          <w:trHeight w:val="1224"/>
          <w:trPrChange w:id="303" w:author="Author">
            <w:trPr>
              <w:trHeight w:val="1224"/>
            </w:trPr>
          </w:trPrChange>
        </w:trPr>
        <w:tc>
          <w:tcPr>
            <w:tcW w:w="2019" w:type="dxa"/>
            <w:tcPrChange w:id="304" w:author="Author">
              <w:tcPr>
                <w:tcW w:w="1593" w:type="dxa"/>
              </w:tcPr>
            </w:tcPrChange>
          </w:tcPr>
          <w:p w14:paraId="288ACA6A" w14:textId="3375CC2E" w:rsidR="003F570D" w:rsidRPr="005A6F5F" w:rsidRDefault="003F570D" w:rsidP="003F570D">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2</w:t>
            </w:r>
            <w:r w:rsidRPr="005A6F5F">
              <w:rPr>
                <w:rFonts w:ascii="Times New Roman" w:hAnsi="Times New Roman" w:cs="Times New Roman"/>
                <w:sz w:val="20"/>
                <w:szCs w:val="20"/>
              </w:rPr>
              <w:t>0</w:t>
            </w:r>
          </w:p>
          <w:p w14:paraId="6F840A30" w14:textId="77777777" w:rsidR="004B21E2" w:rsidRPr="005A6F5F" w:rsidRDefault="003F570D">
            <w:pPr>
              <w:rPr>
                <w:rFonts w:ascii="Times New Roman" w:hAnsi="Times New Roman" w:cs="Times New Roman"/>
                <w:sz w:val="20"/>
                <w:szCs w:val="20"/>
              </w:rPr>
            </w:pPr>
            <w:r w:rsidRPr="005A6F5F">
              <w:rPr>
                <w:rFonts w:ascii="Times New Roman" w:hAnsi="Times New Roman" w:cs="Times New Roman"/>
                <w:sz w:val="20"/>
                <w:szCs w:val="20"/>
              </w:rPr>
              <w:t>(</w:t>
            </w:r>
            <w:r w:rsidR="004B21E2" w:rsidRPr="005A6F5F">
              <w:rPr>
                <w:rFonts w:ascii="Times New Roman" w:hAnsi="Times New Roman" w:cs="Times New Roman"/>
                <w:sz w:val="20"/>
                <w:szCs w:val="20"/>
              </w:rPr>
              <w:t>Q19</w:t>
            </w:r>
            <w:r w:rsidRPr="005A6F5F">
              <w:rPr>
                <w:rFonts w:ascii="Times New Roman" w:hAnsi="Times New Roman" w:cs="Times New Roman"/>
                <w:sz w:val="20"/>
                <w:szCs w:val="20"/>
              </w:rPr>
              <w:t>)</w:t>
            </w:r>
          </w:p>
        </w:tc>
        <w:tc>
          <w:tcPr>
            <w:tcW w:w="2409" w:type="dxa"/>
            <w:tcPrChange w:id="305" w:author="Author">
              <w:tcPr>
                <w:tcW w:w="2835" w:type="dxa"/>
              </w:tcPr>
            </w:tcPrChange>
          </w:tcPr>
          <w:p w14:paraId="3787D0CB" w14:textId="77777777" w:rsidR="004B21E2" w:rsidRPr="005A6F5F" w:rsidRDefault="004B21E2">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Claims Provisions, Recoverables from SPV before adjustment for expected losses</w:t>
            </w:r>
          </w:p>
        </w:tc>
        <w:tc>
          <w:tcPr>
            <w:tcW w:w="4536" w:type="dxa"/>
            <w:tcPrChange w:id="306" w:author="Author">
              <w:tcPr>
                <w:tcW w:w="4820" w:type="dxa"/>
              </w:tcPr>
            </w:tcPrChange>
          </w:tcPr>
          <w:p w14:paraId="4A4B6BD8" w14:textId="1265621F" w:rsidR="004B21E2" w:rsidRPr="005A6F5F" w:rsidRDefault="004B21E2">
            <w:pPr>
              <w:rPr>
                <w:rFonts w:ascii="Times New Roman" w:hAnsi="Times New Roman" w:cs="Times New Roman"/>
                <w:sz w:val="20"/>
                <w:szCs w:val="20"/>
              </w:rPr>
            </w:pPr>
            <w:r w:rsidRPr="005A6F5F">
              <w:rPr>
                <w:rFonts w:ascii="Times New Roman" w:hAnsi="Times New Roman" w:cs="Times New Roman"/>
                <w:sz w:val="20"/>
                <w:szCs w:val="20"/>
              </w:rPr>
              <w:t>The total amount of Recoverables from SPV before adjustment for expected losses, referred to the Best Estimate for Claims Provisions.</w:t>
            </w:r>
          </w:p>
        </w:tc>
      </w:tr>
      <w:tr w:rsidR="00F6044D" w:rsidRPr="005A6F5F" w14:paraId="37956D6D" w14:textId="77777777" w:rsidTr="0048321E">
        <w:trPr>
          <w:trHeight w:val="1561"/>
          <w:trPrChange w:id="307" w:author="Author">
            <w:trPr>
              <w:trHeight w:val="1561"/>
            </w:trPr>
          </w:trPrChange>
        </w:trPr>
        <w:tc>
          <w:tcPr>
            <w:tcW w:w="2019" w:type="dxa"/>
            <w:hideMark/>
            <w:tcPrChange w:id="308" w:author="Author">
              <w:tcPr>
                <w:tcW w:w="1593" w:type="dxa"/>
                <w:hideMark/>
              </w:tcPr>
            </w:tcPrChange>
          </w:tcPr>
          <w:p w14:paraId="09D81A31" w14:textId="5671FF06" w:rsidR="00F34E83" w:rsidRPr="005A6F5F" w:rsidRDefault="00F34E83" w:rsidP="00F34E83">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3</w:t>
            </w:r>
            <w:r w:rsidRPr="005A6F5F">
              <w:rPr>
                <w:rFonts w:ascii="Times New Roman" w:hAnsi="Times New Roman" w:cs="Times New Roman"/>
                <w:sz w:val="20"/>
                <w:szCs w:val="20"/>
              </w:rPr>
              <w:t>0</w:t>
            </w:r>
          </w:p>
          <w:p w14:paraId="42718B23" w14:textId="77777777" w:rsidR="00F6044D" w:rsidRPr="005A6F5F" w:rsidRDefault="00F34E83">
            <w:pPr>
              <w:rPr>
                <w:rFonts w:ascii="Times New Roman" w:hAnsi="Times New Roman" w:cs="Times New Roman"/>
                <w:sz w:val="20"/>
                <w:szCs w:val="20"/>
              </w:rPr>
            </w:pPr>
            <w:r w:rsidRPr="005A6F5F">
              <w:rPr>
                <w:rFonts w:ascii="Times New Roman" w:hAnsi="Times New Roman" w:cs="Times New Roman"/>
                <w:sz w:val="20"/>
                <w:szCs w:val="20"/>
              </w:rPr>
              <w:t>(</w:t>
            </w:r>
            <w:r w:rsidR="00F6044D" w:rsidRPr="005A6F5F">
              <w:rPr>
                <w:rFonts w:ascii="Times New Roman" w:hAnsi="Times New Roman" w:cs="Times New Roman"/>
                <w:sz w:val="20"/>
                <w:szCs w:val="20"/>
              </w:rPr>
              <w:t>A20-</w:t>
            </w:r>
            <w:r w:rsidR="00691D06" w:rsidRPr="005A6F5F">
              <w:rPr>
                <w:rFonts w:ascii="Times New Roman" w:hAnsi="Times New Roman" w:cs="Times New Roman"/>
                <w:sz w:val="20"/>
                <w:szCs w:val="20"/>
              </w:rPr>
              <w:t>P</w:t>
            </w:r>
            <w:r w:rsidR="00F6044D" w:rsidRPr="005A6F5F">
              <w:rPr>
                <w:rFonts w:ascii="Times New Roman" w:hAnsi="Times New Roman" w:cs="Times New Roman"/>
                <w:sz w:val="20"/>
                <w:szCs w:val="20"/>
              </w:rPr>
              <w:t>20</w:t>
            </w:r>
            <w:r w:rsidRPr="005A6F5F">
              <w:rPr>
                <w:rFonts w:ascii="Times New Roman" w:hAnsi="Times New Roman" w:cs="Times New Roman"/>
                <w:sz w:val="20"/>
                <w:szCs w:val="20"/>
              </w:rPr>
              <w:t>)</w:t>
            </w:r>
          </w:p>
        </w:tc>
        <w:tc>
          <w:tcPr>
            <w:tcW w:w="2409" w:type="dxa"/>
            <w:hideMark/>
            <w:tcPrChange w:id="309" w:author="Author">
              <w:tcPr>
                <w:tcW w:w="2835" w:type="dxa"/>
                <w:hideMark/>
              </w:tcPr>
            </w:tcPrChange>
          </w:tcPr>
          <w:p w14:paraId="18F3A68B" w14:textId="77777777" w:rsidR="00F6044D" w:rsidRPr="005A6F5F" w:rsidRDefault="00691D06">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6044D" w:rsidRPr="005A6F5F">
              <w:rPr>
                <w:rFonts w:ascii="Times New Roman" w:hAnsi="Times New Roman" w:cs="Times New Roman"/>
                <w:sz w:val="20"/>
                <w:szCs w:val="20"/>
              </w:rPr>
              <w:t>Claims provisions, Recoverables from Finite Reinsurance before adjustment for expected losses - Direct and accepted reinsurance</w:t>
            </w:r>
            <w:r w:rsidRPr="005A6F5F">
              <w:rPr>
                <w:rFonts w:ascii="Times New Roman" w:hAnsi="Times New Roman" w:cs="Times New Roman"/>
                <w:sz w:val="20"/>
                <w:szCs w:val="20"/>
              </w:rPr>
              <w:t xml:space="preserve"> business.</w:t>
            </w:r>
          </w:p>
          <w:p w14:paraId="5648DA64" w14:textId="77777777" w:rsidR="00691D06" w:rsidRPr="005A6F5F" w:rsidRDefault="00691D06">
            <w:pPr>
              <w:rPr>
                <w:rFonts w:ascii="Times New Roman" w:hAnsi="Times New Roman" w:cs="Times New Roman"/>
                <w:sz w:val="20"/>
                <w:szCs w:val="20"/>
              </w:rPr>
            </w:pPr>
          </w:p>
        </w:tc>
        <w:tc>
          <w:tcPr>
            <w:tcW w:w="4536" w:type="dxa"/>
            <w:hideMark/>
            <w:tcPrChange w:id="310" w:author="Author">
              <w:tcPr>
                <w:tcW w:w="4820" w:type="dxa"/>
                <w:hideMark/>
              </w:tcPr>
            </w:tcPrChange>
          </w:tcPr>
          <w:p w14:paraId="43EF1B80"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 xml:space="preserve">The amount of Recoverables from Finite Reinsurance before adjustment for expected </w:t>
            </w:r>
            <w:proofErr w:type="gramStart"/>
            <w:r w:rsidRPr="005A6F5F">
              <w:rPr>
                <w:rFonts w:ascii="Times New Roman" w:hAnsi="Times New Roman" w:cs="Times New Roman"/>
                <w:sz w:val="20"/>
                <w:szCs w:val="20"/>
              </w:rPr>
              <w:t>losses,</w:t>
            </w:r>
            <w:proofErr w:type="gramEnd"/>
            <w:r w:rsidRPr="005A6F5F">
              <w:rPr>
                <w:rFonts w:ascii="Times New Roman" w:hAnsi="Times New Roman" w:cs="Times New Roman"/>
                <w:sz w:val="20"/>
                <w:szCs w:val="20"/>
              </w:rPr>
              <w:t xml:space="preserve"> </w:t>
            </w:r>
            <w:r w:rsidR="00691D06" w:rsidRPr="005A6F5F">
              <w:rPr>
                <w:rFonts w:ascii="Times New Roman" w:hAnsi="Times New Roman" w:cs="Times New Roman"/>
                <w:sz w:val="20"/>
                <w:szCs w:val="20"/>
              </w:rPr>
              <w:t xml:space="preserve">referred to the best estimate for premium provisions, </w:t>
            </w:r>
            <w:r w:rsidRPr="005A6F5F">
              <w:rPr>
                <w:rFonts w:ascii="Times New Roman" w:hAnsi="Times New Roman" w:cs="Times New Roman"/>
                <w:sz w:val="20"/>
                <w:szCs w:val="20"/>
              </w:rPr>
              <w:t>for each line of business regarding direct business and accepted reinsurance</w:t>
            </w:r>
            <w:r w:rsidR="00691D06" w:rsidRPr="005A6F5F">
              <w:rPr>
                <w:rFonts w:ascii="Times New Roman" w:hAnsi="Times New Roman" w:cs="Times New Roman"/>
                <w:sz w:val="20"/>
                <w:szCs w:val="20"/>
              </w:rPr>
              <w:t xml:space="preserve"> business.</w:t>
            </w:r>
          </w:p>
          <w:p w14:paraId="46FEC9ED" w14:textId="77777777" w:rsidR="00691D06" w:rsidRPr="005A6F5F" w:rsidRDefault="00691D06">
            <w:pPr>
              <w:rPr>
                <w:rFonts w:ascii="Times New Roman" w:hAnsi="Times New Roman" w:cs="Times New Roman"/>
                <w:sz w:val="20"/>
                <w:szCs w:val="20"/>
              </w:rPr>
            </w:pPr>
          </w:p>
        </w:tc>
      </w:tr>
      <w:tr w:rsidR="00C84967" w:rsidRPr="005A6F5F" w14:paraId="7F1C6C09" w14:textId="77777777" w:rsidTr="0048321E">
        <w:trPr>
          <w:trHeight w:val="1357"/>
          <w:trPrChange w:id="311" w:author="Author">
            <w:trPr>
              <w:trHeight w:val="1357"/>
            </w:trPr>
          </w:trPrChange>
        </w:trPr>
        <w:tc>
          <w:tcPr>
            <w:tcW w:w="2019" w:type="dxa"/>
            <w:tcPrChange w:id="312" w:author="Author">
              <w:tcPr>
                <w:tcW w:w="1593" w:type="dxa"/>
              </w:tcPr>
            </w:tcPrChange>
          </w:tcPr>
          <w:p w14:paraId="7A93D0C0" w14:textId="6E51791F" w:rsidR="00F34E83" w:rsidRPr="005A6F5F" w:rsidRDefault="00F34E83" w:rsidP="00F34E83">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3</w:t>
            </w:r>
            <w:r w:rsidRPr="005A6F5F">
              <w:rPr>
                <w:rFonts w:ascii="Times New Roman" w:hAnsi="Times New Roman" w:cs="Times New Roman"/>
                <w:sz w:val="20"/>
                <w:szCs w:val="20"/>
              </w:rPr>
              <w:t>0</w:t>
            </w:r>
          </w:p>
          <w:p w14:paraId="13BC5402" w14:textId="77777777" w:rsidR="00C84967" w:rsidRPr="005A6F5F" w:rsidRDefault="00F34E83">
            <w:pPr>
              <w:rPr>
                <w:rFonts w:ascii="Times New Roman" w:hAnsi="Times New Roman" w:cs="Times New Roman"/>
                <w:sz w:val="20"/>
                <w:szCs w:val="20"/>
              </w:rPr>
            </w:pPr>
            <w:r w:rsidRPr="005A6F5F">
              <w:rPr>
                <w:rFonts w:ascii="Times New Roman" w:hAnsi="Times New Roman" w:cs="Times New Roman"/>
                <w:sz w:val="20"/>
                <w:szCs w:val="20"/>
              </w:rPr>
              <w:t>(</w:t>
            </w:r>
            <w:r w:rsidR="00C84967" w:rsidRPr="005A6F5F">
              <w:rPr>
                <w:rFonts w:ascii="Times New Roman" w:hAnsi="Times New Roman" w:cs="Times New Roman"/>
                <w:sz w:val="20"/>
                <w:szCs w:val="20"/>
              </w:rPr>
              <w:t>Q20</w:t>
            </w:r>
            <w:r w:rsidRPr="005A6F5F">
              <w:rPr>
                <w:rFonts w:ascii="Times New Roman" w:hAnsi="Times New Roman" w:cs="Times New Roman"/>
                <w:sz w:val="20"/>
                <w:szCs w:val="20"/>
              </w:rPr>
              <w:t>)</w:t>
            </w:r>
          </w:p>
        </w:tc>
        <w:tc>
          <w:tcPr>
            <w:tcW w:w="2409" w:type="dxa"/>
            <w:tcPrChange w:id="313" w:author="Author">
              <w:tcPr>
                <w:tcW w:w="2835" w:type="dxa"/>
              </w:tcPr>
            </w:tcPrChange>
          </w:tcPr>
          <w:p w14:paraId="3AEF86C0" w14:textId="77777777" w:rsidR="00C84967" w:rsidRPr="005A6F5F" w:rsidRDefault="00C84967">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Claims Provisions, Recoverables from Finite Reinsurance before adjustment for expected losses.</w:t>
            </w:r>
          </w:p>
        </w:tc>
        <w:tc>
          <w:tcPr>
            <w:tcW w:w="4536" w:type="dxa"/>
            <w:tcPrChange w:id="314" w:author="Author">
              <w:tcPr>
                <w:tcW w:w="4820" w:type="dxa"/>
              </w:tcPr>
            </w:tcPrChange>
          </w:tcPr>
          <w:p w14:paraId="12114C2B" w14:textId="77777777" w:rsidR="00C84967" w:rsidRPr="005A6F5F" w:rsidRDefault="00C84967" w:rsidP="00941E94">
            <w:pPr>
              <w:rPr>
                <w:rFonts w:ascii="Times New Roman" w:hAnsi="Times New Roman" w:cs="Times New Roman"/>
                <w:sz w:val="20"/>
                <w:szCs w:val="20"/>
              </w:rPr>
            </w:pPr>
            <w:r w:rsidRPr="005A6F5F">
              <w:rPr>
                <w:rFonts w:ascii="Times New Roman" w:hAnsi="Times New Roman" w:cs="Times New Roman"/>
                <w:sz w:val="20"/>
                <w:szCs w:val="20"/>
              </w:rPr>
              <w:t>The total amount of Recoverables from Finite Reinsurance before adjustment for expected losses, referred to the Best Estimate for Claims Provisions.</w:t>
            </w:r>
          </w:p>
          <w:p w14:paraId="3CA3CDFC" w14:textId="77777777" w:rsidR="003E0DA5" w:rsidRPr="00F55468" w:rsidRDefault="003E0DA5" w:rsidP="003E0DA5">
            <w:pPr>
              <w:rPr>
                <w:rFonts w:ascii="Times New Roman" w:hAnsi="Times New Roman" w:cs="Times New Roman"/>
                <w:sz w:val="20"/>
                <w:szCs w:val="20"/>
                <w:highlight w:val="yellow"/>
              </w:rPr>
            </w:pPr>
          </w:p>
          <w:p w14:paraId="7DECC3B1" w14:textId="77777777" w:rsidR="00C84967" w:rsidRPr="005A6F5F" w:rsidRDefault="00C84967">
            <w:pPr>
              <w:rPr>
                <w:rFonts w:ascii="Times New Roman" w:hAnsi="Times New Roman" w:cs="Times New Roman"/>
                <w:sz w:val="20"/>
                <w:szCs w:val="20"/>
              </w:rPr>
            </w:pPr>
          </w:p>
        </w:tc>
      </w:tr>
      <w:tr w:rsidR="00F6044D" w:rsidRPr="005A6F5F" w14:paraId="1036DD11" w14:textId="77777777" w:rsidTr="0048321E">
        <w:trPr>
          <w:trHeight w:val="1944"/>
          <w:trPrChange w:id="315" w:author="Author">
            <w:trPr>
              <w:trHeight w:val="1944"/>
            </w:trPr>
          </w:trPrChange>
        </w:trPr>
        <w:tc>
          <w:tcPr>
            <w:tcW w:w="2019" w:type="dxa"/>
            <w:hideMark/>
            <w:tcPrChange w:id="316" w:author="Author">
              <w:tcPr>
                <w:tcW w:w="1593" w:type="dxa"/>
                <w:hideMark/>
              </w:tcPr>
            </w:tcPrChange>
          </w:tcPr>
          <w:p w14:paraId="00699686" w14:textId="10A4D116" w:rsidR="000B3CBD" w:rsidRPr="005A6F5F" w:rsidRDefault="000B3CBD" w:rsidP="000B3CBD">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4</w:t>
            </w:r>
            <w:r w:rsidRPr="005A6F5F">
              <w:rPr>
                <w:rFonts w:ascii="Times New Roman" w:hAnsi="Times New Roman" w:cs="Times New Roman"/>
                <w:sz w:val="20"/>
                <w:szCs w:val="20"/>
              </w:rPr>
              <w:t>0</w:t>
            </w:r>
          </w:p>
          <w:p w14:paraId="6DC052E4" w14:textId="77777777" w:rsidR="00F6044D" w:rsidRPr="005A6F5F" w:rsidRDefault="000B3CBD">
            <w:pPr>
              <w:rPr>
                <w:rFonts w:ascii="Times New Roman" w:hAnsi="Times New Roman" w:cs="Times New Roman"/>
                <w:sz w:val="20"/>
                <w:szCs w:val="20"/>
              </w:rPr>
            </w:pPr>
            <w:r w:rsidRPr="005A6F5F">
              <w:rPr>
                <w:rFonts w:ascii="Times New Roman" w:hAnsi="Times New Roman" w:cs="Times New Roman"/>
                <w:sz w:val="20"/>
                <w:szCs w:val="20"/>
              </w:rPr>
              <w:t>(</w:t>
            </w:r>
            <w:r w:rsidR="00F6044D" w:rsidRPr="005A6F5F">
              <w:rPr>
                <w:rFonts w:ascii="Times New Roman" w:hAnsi="Times New Roman" w:cs="Times New Roman"/>
                <w:sz w:val="20"/>
                <w:szCs w:val="20"/>
              </w:rPr>
              <w:t>A21-</w:t>
            </w:r>
            <w:r w:rsidR="00B853D9" w:rsidRPr="005A6F5F">
              <w:rPr>
                <w:rFonts w:ascii="Times New Roman" w:hAnsi="Times New Roman" w:cs="Times New Roman"/>
                <w:sz w:val="20"/>
                <w:szCs w:val="20"/>
              </w:rPr>
              <w:t>P</w:t>
            </w:r>
            <w:r w:rsidR="00F6044D" w:rsidRPr="005A6F5F">
              <w:rPr>
                <w:rFonts w:ascii="Times New Roman" w:hAnsi="Times New Roman" w:cs="Times New Roman"/>
                <w:sz w:val="20"/>
                <w:szCs w:val="20"/>
              </w:rPr>
              <w:t>21</w:t>
            </w:r>
            <w:r w:rsidRPr="005A6F5F">
              <w:rPr>
                <w:rFonts w:ascii="Times New Roman" w:hAnsi="Times New Roman" w:cs="Times New Roman"/>
                <w:sz w:val="20"/>
                <w:szCs w:val="20"/>
              </w:rPr>
              <w:t>)</w:t>
            </w:r>
          </w:p>
        </w:tc>
        <w:tc>
          <w:tcPr>
            <w:tcW w:w="2409" w:type="dxa"/>
            <w:hideMark/>
            <w:tcPrChange w:id="317" w:author="Author">
              <w:tcPr>
                <w:tcW w:w="2835" w:type="dxa"/>
                <w:hideMark/>
              </w:tcPr>
            </w:tcPrChange>
          </w:tcPr>
          <w:p w14:paraId="0638E839" w14:textId="77777777" w:rsidR="00F6044D" w:rsidRPr="005A6F5F" w:rsidRDefault="00B853D9">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6044D" w:rsidRPr="005A6F5F">
              <w:rPr>
                <w:rFonts w:ascii="Times New Roman" w:hAnsi="Times New Roman" w:cs="Times New Roman"/>
                <w:sz w:val="20"/>
                <w:szCs w:val="20"/>
              </w:rPr>
              <w:t>Claims provisions, Total recoverable from reinsurance/SPV</w:t>
            </w:r>
            <w:r w:rsidRPr="005A6F5F">
              <w:rPr>
                <w:rFonts w:ascii="Times New Roman" w:hAnsi="Times New Roman" w:cs="Times New Roman"/>
                <w:sz w:val="20"/>
                <w:szCs w:val="20"/>
              </w:rPr>
              <w:t xml:space="preserve"> and Finite re</w:t>
            </w:r>
            <w:r w:rsidR="00F6044D" w:rsidRPr="005A6F5F">
              <w:rPr>
                <w:rFonts w:ascii="Times New Roman" w:hAnsi="Times New Roman" w:cs="Times New Roman"/>
                <w:sz w:val="20"/>
                <w:szCs w:val="20"/>
              </w:rPr>
              <w:t xml:space="preserve"> after the adjustment for expected losses due to counterparty default - Direct and accepted  reinsurance</w:t>
            </w:r>
            <w:r w:rsidRPr="005A6F5F">
              <w:rPr>
                <w:rFonts w:ascii="Times New Roman" w:hAnsi="Times New Roman" w:cs="Times New Roman"/>
                <w:sz w:val="20"/>
                <w:szCs w:val="20"/>
              </w:rPr>
              <w:t xml:space="preserve"> business</w:t>
            </w:r>
          </w:p>
          <w:p w14:paraId="50318A14" w14:textId="77777777" w:rsidR="00B853D9" w:rsidRPr="005A6F5F" w:rsidRDefault="00B853D9">
            <w:pPr>
              <w:rPr>
                <w:rFonts w:ascii="Times New Roman" w:hAnsi="Times New Roman" w:cs="Times New Roman"/>
                <w:sz w:val="20"/>
                <w:szCs w:val="20"/>
              </w:rPr>
            </w:pPr>
          </w:p>
        </w:tc>
        <w:tc>
          <w:tcPr>
            <w:tcW w:w="4536" w:type="dxa"/>
            <w:hideMark/>
            <w:tcPrChange w:id="318" w:author="Author">
              <w:tcPr>
                <w:tcW w:w="4820" w:type="dxa"/>
                <w:hideMark/>
              </w:tcPr>
            </w:tcPrChange>
          </w:tcPr>
          <w:p w14:paraId="178B0406" w14:textId="3A5AF8E8"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 xml:space="preserve">The amount of best estimate for claims provisions, Total recoverable from reinsurance/SPV </w:t>
            </w:r>
            <w:r w:rsidR="00B853D9" w:rsidRPr="005A6F5F">
              <w:rPr>
                <w:rFonts w:ascii="Times New Roman" w:hAnsi="Times New Roman" w:cs="Times New Roman"/>
                <w:sz w:val="20"/>
                <w:szCs w:val="20"/>
              </w:rPr>
              <w:t xml:space="preserve">and Finite re </w:t>
            </w:r>
            <w:r w:rsidRPr="005A6F5F">
              <w:rPr>
                <w:rFonts w:ascii="Times New Roman" w:hAnsi="Times New Roman" w:cs="Times New Roman"/>
                <w:sz w:val="20"/>
                <w:szCs w:val="20"/>
              </w:rPr>
              <w:t xml:space="preserve">after the adjustment for expected losses due to counterparty default, for each line of business regarding direct and accepted </w:t>
            </w:r>
            <w:del w:id="319" w:author="Author">
              <w:r w:rsidRPr="005A6F5F" w:rsidDel="009B5F42">
                <w:rPr>
                  <w:rFonts w:ascii="Times New Roman" w:hAnsi="Times New Roman" w:cs="Times New Roman"/>
                  <w:sz w:val="20"/>
                  <w:szCs w:val="20"/>
                </w:rPr>
                <w:delText xml:space="preserve"> </w:delText>
              </w:r>
            </w:del>
            <w:r w:rsidRPr="005A6F5F">
              <w:rPr>
                <w:rFonts w:ascii="Times New Roman" w:hAnsi="Times New Roman" w:cs="Times New Roman"/>
                <w:sz w:val="20"/>
                <w:szCs w:val="20"/>
              </w:rPr>
              <w:t>reinsurance</w:t>
            </w:r>
            <w:r w:rsidR="00B853D9" w:rsidRPr="005A6F5F">
              <w:rPr>
                <w:rFonts w:ascii="Times New Roman" w:hAnsi="Times New Roman" w:cs="Times New Roman"/>
                <w:sz w:val="20"/>
                <w:szCs w:val="20"/>
              </w:rPr>
              <w:t xml:space="preserve"> business</w:t>
            </w:r>
            <w:r w:rsidR="006D0D03">
              <w:rPr>
                <w:rFonts w:ascii="Times New Roman" w:hAnsi="Times New Roman" w:cs="Times New Roman"/>
                <w:sz w:val="20"/>
                <w:szCs w:val="20"/>
              </w:rPr>
              <w:t>.</w:t>
            </w:r>
          </w:p>
          <w:p w14:paraId="4B261D17" w14:textId="77777777" w:rsidR="00B853D9" w:rsidRPr="005A6F5F" w:rsidRDefault="00B853D9">
            <w:pPr>
              <w:rPr>
                <w:rFonts w:ascii="Times New Roman" w:hAnsi="Times New Roman" w:cs="Times New Roman"/>
                <w:sz w:val="20"/>
                <w:szCs w:val="20"/>
              </w:rPr>
            </w:pPr>
          </w:p>
        </w:tc>
      </w:tr>
      <w:tr w:rsidR="00B853D9" w:rsidRPr="005A6F5F" w14:paraId="0EEB0963" w14:textId="77777777" w:rsidTr="0048321E">
        <w:trPr>
          <w:trHeight w:val="570"/>
          <w:trPrChange w:id="320" w:author="Author">
            <w:trPr>
              <w:trHeight w:val="570"/>
            </w:trPr>
          </w:trPrChange>
        </w:trPr>
        <w:tc>
          <w:tcPr>
            <w:tcW w:w="2019" w:type="dxa"/>
            <w:tcPrChange w:id="321" w:author="Author">
              <w:tcPr>
                <w:tcW w:w="1593" w:type="dxa"/>
              </w:tcPr>
            </w:tcPrChange>
          </w:tcPr>
          <w:p w14:paraId="23CB8342" w14:textId="1DF5F34A" w:rsidR="000B3CBD" w:rsidRPr="005A6F5F" w:rsidRDefault="000B3CBD" w:rsidP="000B3CBD">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4</w:t>
            </w:r>
            <w:r w:rsidRPr="005A6F5F">
              <w:rPr>
                <w:rFonts w:ascii="Times New Roman" w:hAnsi="Times New Roman" w:cs="Times New Roman"/>
                <w:sz w:val="20"/>
                <w:szCs w:val="20"/>
              </w:rPr>
              <w:t>0</w:t>
            </w:r>
          </w:p>
          <w:p w14:paraId="517749A7" w14:textId="77777777" w:rsidR="00B853D9" w:rsidRPr="005A6F5F" w:rsidRDefault="000B3CBD">
            <w:pPr>
              <w:rPr>
                <w:rFonts w:ascii="Times New Roman" w:hAnsi="Times New Roman" w:cs="Times New Roman"/>
                <w:sz w:val="20"/>
                <w:szCs w:val="20"/>
              </w:rPr>
            </w:pPr>
            <w:r w:rsidRPr="005A6F5F">
              <w:rPr>
                <w:rFonts w:ascii="Times New Roman" w:hAnsi="Times New Roman" w:cs="Times New Roman"/>
                <w:sz w:val="20"/>
                <w:szCs w:val="20"/>
              </w:rPr>
              <w:t>(</w:t>
            </w:r>
            <w:r w:rsidR="00B853D9" w:rsidRPr="005A6F5F">
              <w:rPr>
                <w:rFonts w:ascii="Times New Roman" w:hAnsi="Times New Roman" w:cs="Times New Roman"/>
                <w:sz w:val="20"/>
                <w:szCs w:val="20"/>
              </w:rPr>
              <w:t>Q21</w:t>
            </w:r>
            <w:r w:rsidRPr="005A6F5F">
              <w:rPr>
                <w:rFonts w:ascii="Times New Roman" w:hAnsi="Times New Roman" w:cs="Times New Roman"/>
                <w:sz w:val="20"/>
                <w:szCs w:val="20"/>
              </w:rPr>
              <w:t>)</w:t>
            </w:r>
          </w:p>
        </w:tc>
        <w:tc>
          <w:tcPr>
            <w:tcW w:w="2409" w:type="dxa"/>
            <w:tcPrChange w:id="322" w:author="Author">
              <w:tcPr>
                <w:tcW w:w="2835" w:type="dxa"/>
              </w:tcPr>
            </w:tcPrChange>
          </w:tcPr>
          <w:p w14:paraId="68515ADD" w14:textId="77777777" w:rsidR="00B853D9" w:rsidRPr="005A6F5F" w:rsidRDefault="00B853D9">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Claims Provisions, Recoverable from reinsurance/SPV and Finite re after the adjustment for expected losses due to counterparty default.</w:t>
            </w:r>
          </w:p>
        </w:tc>
        <w:tc>
          <w:tcPr>
            <w:tcW w:w="4536" w:type="dxa"/>
            <w:tcPrChange w:id="323" w:author="Author">
              <w:tcPr>
                <w:tcW w:w="4820" w:type="dxa"/>
              </w:tcPr>
            </w:tcPrChange>
          </w:tcPr>
          <w:p w14:paraId="1417D044" w14:textId="77777777" w:rsidR="00B853D9" w:rsidRPr="005A6F5F" w:rsidRDefault="00B853D9" w:rsidP="00941E94">
            <w:pPr>
              <w:rPr>
                <w:rFonts w:ascii="Times New Roman" w:hAnsi="Times New Roman" w:cs="Times New Roman"/>
                <w:sz w:val="20"/>
                <w:szCs w:val="20"/>
              </w:rPr>
            </w:pPr>
            <w:r w:rsidRPr="005A6F5F">
              <w:rPr>
                <w:rFonts w:ascii="Times New Roman" w:hAnsi="Times New Roman" w:cs="Times New Roman"/>
                <w:sz w:val="20"/>
                <w:szCs w:val="20"/>
              </w:rPr>
              <w:t>The total amount of Recoverable from reinsurance/SPV and Finite re after the adjustment for expected losses due to counterparty default, referred to the Best Estimate for Claims Provisions.</w:t>
            </w:r>
          </w:p>
          <w:p w14:paraId="709D7D78" w14:textId="77777777" w:rsidR="000B3CBD" w:rsidRPr="00F55468" w:rsidRDefault="000B3CBD" w:rsidP="000B3CBD">
            <w:pPr>
              <w:rPr>
                <w:rFonts w:ascii="Times New Roman" w:hAnsi="Times New Roman" w:cs="Times New Roman"/>
                <w:sz w:val="20"/>
                <w:szCs w:val="20"/>
                <w:highlight w:val="yellow"/>
              </w:rPr>
            </w:pPr>
          </w:p>
          <w:p w14:paraId="64E34A58" w14:textId="55AAF31F" w:rsidR="000B3CBD" w:rsidRPr="00F55468" w:rsidRDefault="000B3CBD" w:rsidP="000B3CBD">
            <w:pPr>
              <w:rPr>
                <w:rFonts w:ascii="Times New Roman" w:hAnsi="Times New Roman" w:cs="Times New Roman"/>
                <w:sz w:val="20"/>
                <w:szCs w:val="20"/>
              </w:rPr>
            </w:pPr>
          </w:p>
          <w:p w14:paraId="7EA80594" w14:textId="77777777" w:rsidR="00B853D9" w:rsidRPr="005A6F5F" w:rsidRDefault="00B853D9">
            <w:pPr>
              <w:rPr>
                <w:rFonts w:ascii="Times New Roman" w:hAnsi="Times New Roman" w:cs="Times New Roman"/>
                <w:sz w:val="20"/>
                <w:szCs w:val="20"/>
              </w:rPr>
            </w:pPr>
          </w:p>
        </w:tc>
      </w:tr>
      <w:tr w:rsidR="00D705B6" w:rsidRPr="005A6F5F" w14:paraId="1A5F55A9" w14:textId="77777777" w:rsidTr="0048321E">
        <w:trPr>
          <w:trHeight w:val="870"/>
          <w:trPrChange w:id="324" w:author="Author">
            <w:trPr>
              <w:trHeight w:val="870"/>
            </w:trPr>
          </w:trPrChange>
        </w:trPr>
        <w:tc>
          <w:tcPr>
            <w:tcW w:w="2019" w:type="dxa"/>
            <w:hideMark/>
            <w:tcPrChange w:id="325" w:author="Author">
              <w:tcPr>
                <w:tcW w:w="1593" w:type="dxa"/>
                <w:hideMark/>
              </w:tcPr>
            </w:tcPrChange>
          </w:tcPr>
          <w:p w14:paraId="69D3CFF0" w14:textId="1A3DD564" w:rsidR="00D705B6" w:rsidRPr="005A6F5F" w:rsidRDefault="00D705B6" w:rsidP="001C0FCD">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5</w:t>
            </w:r>
            <w:r w:rsidRPr="005A6F5F">
              <w:rPr>
                <w:rFonts w:ascii="Times New Roman" w:hAnsi="Times New Roman" w:cs="Times New Roman"/>
                <w:sz w:val="20"/>
                <w:szCs w:val="20"/>
              </w:rPr>
              <w:t>0</w:t>
            </w:r>
          </w:p>
          <w:p w14:paraId="7DDD1422" w14:textId="77777777" w:rsidR="00D705B6" w:rsidRPr="005A6F5F" w:rsidRDefault="00D705B6">
            <w:pPr>
              <w:rPr>
                <w:rFonts w:ascii="Times New Roman" w:hAnsi="Times New Roman" w:cs="Times New Roman"/>
                <w:sz w:val="20"/>
                <w:szCs w:val="20"/>
              </w:rPr>
            </w:pPr>
            <w:r w:rsidRPr="005A6F5F">
              <w:rPr>
                <w:rFonts w:ascii="Times New Roman" w:hAnsi="Times New Roman" w:cs="Times New Roman"/>
                <w:sz w:val="20"/>
                <w:szCs w:val="20"/>
              </w:rPr>
              <w:t>(A22-P22)</w:t>
            </w:r>
          </w:p>
        </w:tc>
        <w:tc>
          <w:tcPr>
            <w:tcW w:w="2409" w:type="dxa"/>
            <w:hideMark/>
            <w:tcPrChange w:id="326" w:author="Author">
              <w:tcPr>
                <w:tcW w:w="2835" w:type="dxa"/>
                <w:hideMark/>
              </w:tcPr>
            </w:tcPrChange>
          </w:tcPr>
          <w:p w14:paraId="255A5669" w14:textId="77777777" w:rsidR="00D705B6" w:rsidRPr="005A6F5F" w:rsidRDefault="00D705B6">
            <w:pPr>
              <w:rPr>
                <w:rFonts w:ascii="Times New Roman" w:hAnsi="Times New Roman" w:cs="Times New Roman"/>
                <w:sz w:val="20"/>
                <w:szCs w:val="20"/>
              </w:rPr>
            </w:pPr>
            <w:r w:rsidRPr="005A6F5F">
              <w:rPr>
                <w:rFonts w:ascii="Times New Roman" w:hAnsi="Times New Roman" w:cs="Times New Roman"/>
                <w:sz w:val="20"/>
                <w:szCs w:val="20"/>
              </w:rPr>
              <w:t>Net best estimate of Claims provisions - Direct and accepted reinsurance business</w:t>
            </w:r>
          </w:p>
        </w:tc>
        <w:tc>
          <w:tcPr>
            <w:tcW w:w="4536" w:type="dxa"/>
            <w:hideMark/>
            <w:tcPrChange w:id="327" w:author="Author">
              <w:tcPr>
                <w:tcW w:w="4820" w:type="dxa"/>
                <w:hideMark/>
              </w:tcPr>
            </w:tcPrChange>
          </w:tcPr>
          <w:p w14:paraId="06DE5494" w14:textId="38AB7708" w:rsidR="00D705B6" w:rsidRPr="00F55468" w:rsidRDefault="00D705B6">
            <w:pPr>
              <w:rPr>
                <w:rFonts w:ascii="Times New Roman" w:hAnsi="Times New Roman" w:cs="Times New Roman"/>
                <w:sz w:val="20"/>
                <w:szCs w:val="20"/>
              </w:rPr>
            </w:pPr>
            <w:r w:rsidRPr="005A6F5F">
              <w:rPr>
                <w:rFonts w:ascii="Times New Roman" w:hAnsi="Times New Roman" w:cs="Times New Roman"/>
                <w:sz w:val="20"/>
                <w:szCs w:val="20"/>
              </w:rPr>
              <w:t>The amount of net best estimate for claims provisions, for each line of business regarding direct and accepted reinsurance business.</w:t>
            </w:r>
          </w:p>
        </w:tc>
      </w:tr>
      <w:tr w:rsidR="00F05069" w:rsidRPr="005A6F5F" w14:paraId="6A890A77" w14:textId="77777777" w:rsidTr="0048321E">
        <w:trPr>
          <w:trHeight w:val="971"/>
          <w:trPrChange w:id="328" w:author="Author">
            <w:trPr>
              <w:trHeight w:val="971"/>
            </w:trPr>
          </w:trPrChange>
        </w:trPr>
        <w:tc>
          <w:tcPr>
            <w:tcW w:w="2019" w:type="dxa"/>
            <w:tcPrChange w:id="329" w:author="Author">
              <w:tcPr>
                <w:tcW w:w="1593" w:type="dxa"/>
              </w:tcPr>
            </w:tcPrChange>
          </w:tcPr>
          <w:p w14:paraId="5665E818" w14:textId="25024713" w:rsidR="00D705B6" w:rsidRPr="005A6F5F" w:rsidRDefault="00D705B6" w:rsidP="00D705B6">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5</w:t>
            </w:r>
            <w:r w:rsidRPr="005A6F5F">
              <w:rPr>
                <w:rFonts w:ascii="Times New Roman" w:hAnsi="Times New Roman" w:cs="Times New Roman"/>
                <w:sz w:val="20"/>
                <w:szCs w:val="20"/>
              </w:rPr>
              <w:t>0</w:t>
            </w:r>
          </w:p>
          <w:p w14:paraId="1E85C74C" w14:textId="77777777" w:rsidR="00F05069" w:rsidRPr="005A6F5F" w:rsidRDefault="00D705B6">
            <w:pPr>
              <w:rPr>
                <w:rFonts w:ascii="Times New Roman" w:hAnsi="Times New Roman" w:cs="Times New Roman"/>
                <w:sz w:val="20"/>
                <w:szCs w:val="20"/>
              </w:rPr>
            </w:pPr>
            <w:r w:rsidRPr="005A6F5F">
              <w:rPr>
                <w:rFonts w:ascii="Times New Roman" w:hAnsi="Times New Roman" w:cs="Times New Roman"/>
                <w:sz w:val="20"/>
                <w:szCs w:val="20"/>
              </w:rPr>
              <w:t>(</w:t>
            </w:r>
            <w:r w:rsidR="00F05069" w:rsidRPr="005A6F5F">
              <w:rPr>
                <w:rFonts w:ascii="Times New Roman" w:hAnsi="Times New Roman" w:cs="Times New Roman"/>
                <w:sz w:val="20"/>
                <w:szCs w:val="20"/>
              </w:rPr>
              <w:t>Q22</w:t>
            </w:r>
            <w:r w:rsidRPr="005A6F5F">
              <w:rPr>
                <w:rFonts w:ascii="Times New Roman" w:hAnsi="Times New Roman" w:cs="Times New Roman"/>
                <w:sz w:val="20"/>
                <w:szCs w:val="20"/>
              </w:rPr>
              <w:t>)</w:t>
            </w:r>
          </w:p>
        </w:tc>
        <w:tc>
          <w:tcPr>
            <w:tcW w:w="2409" w:type="dxa"/>
            <w:tcPrChange w:id="330" w:author="Author">
              <w:tcPr>
                <w:tcW w:w="2835" w:type="dxa"/>
              </w:tcPr>
            </w:tcPrChange>
          </w:tcPr>
          <w:p w14:paraId="0D3B7BA4" w14:textId="77777777" w:rsidR="00F05069" w:rsidRPr="005A6F5F" w:rsidRDefault="00F05069">
            <w:pPr>
              <w:rPr>
                <w:rFonts w:ascii="Times New Roman" w:hAnsi="Times New Roman" w:cs="Times New Roman"/>
                <w:sz w:val="20"/>
                <w:szCs w:val="20"/>
              </w:rPr>
            </w:pPr>
            <w:r w:rsidRPr="005A6F5F">
              <w:rPr>
                <w:rFonts w:ascii="Times New Roman" w:hAnsi="Times New Roman" w:cs="Times New Roman"/>
                <w:sz w:val="20"/>
                <w:szCs w:val="20"/>
              </w:rPr>
              <w:t>Total Non-Life obligations, Net best estimate of Claims Provisions</w:t>
            </w:r>
          </w:p>
        </w:tc>
        <w:tc>
          <w:tcPr>
            <w:tcW w:w="4536" w:type="dxa"/>
            <w:tcPrChange w:id="331" w:author="Author">
              <w:tcPr>
                <w:tcW w:w="4820" w:type="dxa"/>
              </w:tcPr>
            </w:tcPrChange>
          </w:tcPr>
          <w:p w14:paraId="3E02EB90" w14:textId="06CC957D" w:rsidR="00F05069" w:rsidRPr="005A6F5F" w:rsidRDefault="00F05069" w:rsidP="00941E94">
            <w:pPr>
              <w:rPr>
                <w:rFonts w:ascii="Times New Roman" w:hAnsi="Times New Roman" w:cs="Times New Roman"/>
                <w:sz w:val="20"/>
                <w:szCs w:val="20"/>
              </w:rPr>
            </w:pPr>
            <w:r w:rsidRPr="005A6F5F">
              <w:rPr>
                <w:rFonts w:ascii="Times New Roman" w:hAnsi="Times New Roman" w:cs="Times New Roman"/>
                <w:sz w:val="20"/>
                <w:szCs w:val="20"/>
              </w:rPr>
              <w:t>The total amount of net Best Estimate for Claims Provisions</w:t>
            </w:r>
            <w:r w:rsidR="006D0D03">
              <w:rPr>
                <w:rFonts w:ascii="Times New Roman" w:hAnsi="Times New Roman" w:cs="Times New Roman"/>
                <w:sz w:val="20"/>
                <w:szCs w:val="20"/>
              </w:rPr>
              <w:t>.</w:t>
            </w:r>
          </w:p>
          <w:p w14:paraId="1113DADE" w14:textId="77777777" w:rsidR="00D705B6" w:rsidRPr="00F55468" w:rsidRDefault="00D705B6" w:rsidP="00D705B6">
            <w:pPr>
              <w:rPr>
                <w:rFonts w:ascii="Times New Roman" w:hAnsi="Times New Roman" w:cs="Times New Roman"/>
                <w:sz w:val="20"/>
                <w:szCs w:val="20"/>
                <w:highlight w:val="yellow"/>
              </w:rPr>
            </w:pPr>
          </w:p>
          <w:p w14:paraId="04451D7E" w14:textId="77777777" w:rsidR="00F05069" w:rsidRPr="005A6F5F" w:rsidRDefault="00F05069">
            <w:pPr>
              <w:rPr>
                <w:rFonts w:ascii="Times New Roman" w:hAnsi="Times New Roman" w:cs="Times New Roman"/>
                <w:sz w:val="20"/>
                <w:szCs w:val="20"/>
              </w:rPr>
            </w:pPr>
          </w:p>
        </w:tc>
      </w:tr>
      <w:tr w:rsidR="00DE67C5" w:rsidRPr="005A6F5F" w14:paraId="443FD00C" w14:textId="77777777" w:rsidTr="0048321E">
        <w:trPr>
          <w:trHeight w:val="1010"/>
          <w:trPrChange w:id="332" w:author="Author">
            <w:trPr>
              <w:trHeight w:val="1010"/>
            </w:trPr>
          </w:trPrChange>
        </w:trPr>
        <w:tc>
          <w:tcPr>
            <w:tcW w:w="2019" w:type="dxa"/>
            <w:hideMark/>
            <w:tcPrChange w:id="333" w:author="Author">
              <w:tcPr>
                <w:tcW w:w="1593" w:type="dxa"/>
                <w:hideMark/>
              </w:tcPr>
            </w:tcPrChange>
          </w:tcPr>
          <w:p w14:paraId="26637111" w14:textId="5EC6CEBB" w:rsidR="00DE67C5" w:rsidRPr="005A6F5F" w:rsidRDefault="00DE67C5" w:rsidP="00AE251D">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6</w:t>
            </w:r>
            <w:r w:rsidRPr="005A6F5F">
              <w:rPr>
                <w:rFonts w:ascii="Times New Roman" w:hAnsi="Times New Roman" w:cs="Times New Roman"/>
                <w:sz w:val="20"/>
                <w:szCs w:val="20"/>
              </w:rPr>
              <w:t>0</w:t>
            </w:r>
          </w:p>
          <w:p w14:paraId="4FF559FD" w14:textId="77777777" w:rsidR="00DE67C5" w:rsidRPr="005A6F5F" w:rsidRDefault="00DE67C5">
            <w:pPr>
              <w:rPr>
                <w:rFonts w:ascii="Times New Roman" w:hAnsi="Times New Roman" w:cs="Times New Roman"/>
                <w:sz w:val="20"/>
                <w:szCs w:val="20"/>
              </w:rPr>
            </w:pPr>
            <w:r w:rsidRPr="005A6F5F">
              <w:rPr>
                <w:rFonts w:ascii="Times New Roman" w:hAnsi="Times New Roman" w:cs="Times New Roman"/>
                <w:sz w:val="20"/>
                <w:szCs w:val="20"/>
              </w:rPr>
              <w:t>(A23-P23)</w:t>
            </w:r>
          </w:p>
        </w:tc>
        <w:tc>
          <w:tcPr>
            <w:tcW w:w="2409" w:type="dxa"/>
            <w:hideMark/>
            <w:tcPrChange w:id="334" w:author="Author">
              <w:tcPr>
                <w:tcW w:w="2835" w:type="dxa"/>
                <w:hideMark/>
              </w:tcPr>
            </w:tcPrChange>
          </w:tcPr>
          <w:p w14:paraId="128A1D53" w14:textId="77777777" w:rsidR="00DE67C5" w:rsidRPr="005A6F5F" w:rsidRDefault="00DE67C5">
            <w:pPr>
              <w:rPr>
                <w:rFonts w:ascii="Times New Roman" w:hAnsi="Times New Roman" w:cs="Times New Roman"/>
                <w:sz w:val="20"/>
                <w:szCs w:val="20"/>
              </w:rPr>
            </w:pPr>
            <w:r w:rsidRPr="005A6F5F">
              <w:rPr>
                <w:rFonts w:ascii="Times New Roman" w:hAnsi="Times New Roman" w:cs="Times New Roman"/>
                <w:sz w:val="20"/>
                <w:szCs w:val="20"/>
              </w:rPr>
              <w:t>Total best estimate, Gross - Direct and accepted  reinsurance business</w:t>
            </w:r>
          </w:p>
        </w:tc>
        <w:tc>
          <w:tcPr>
            <w:tcW w:w="4536" w:type="dxa"/>
            <w:hideMark/>
            <w:tcPrChange w:id="335" w:author="Author">
              <w:tcPr>
                <w:tcW w:w="4820" w:type="dxa"/>
                <w:hideMark/>
              </w:tcPr>
            </w:tcPrChange>
          </w:tcPr>
          <w:p w14:paraId="5793A788" w14:textId="0453293F" w:rsidR="00DE67C5" w:rsidRPr="005A6F5F" w:rsidDel="007F529B" w:rsidRDefault="00DE67C5">
            <w:pPr>
              <w:rPr>
                <w:del w:id="336" w:author="Author"/>
                <w:rFonts w:ascii="Times New Roman" w:hAnsi="Times New Roman" w:cs="Times New Roman"/>
                <w:sz w:val="20"/>
                <w:szCs w:val="20"/>
              </w:rPr>
            </w:pPr>
            <w:r w:rsidRPr="005A6F5F">
              <w:rPr>
                <w:rFonts w:ascii="Times New Roman" w:hAnsi="Times New Roman" w:cs="Times New Roman"/>
                <w:sz w:val="20"/>
                <w:szCs w:val="20"/>
              </w:rPr>
              <w:t>The amount of Total gross best estimate, for each line of business regarding direct and accepted reinsurance business</w:t>
            </w:r>
            <w:r w:rsidR="006D0D03">
              <w:rPr>
                <w:rFonts w:ascii="Times New Roman" w:hAnsi="Times New Roman" w:cs="Times New Roman"/>
                <w:sz w:val="20"/>
                <w:szCs w:val="20"/>
              </w:rPr>
              <w:t>.</w:t>
            </w:r>
          </w:p>
          <w:p w14:paraId="5F5B14F4" w14:textId="77777777" w:rsidR="00DE67C5" w:rsidRPr="00F55468" w:rsidRDefault="00DE67C5" w:rsidP="007F529B">
            <w:pPr>
              <w:rPr>
                <w:rFonts w:ascii="Times New Roman" w:hAnsi="Times New Roman" w:cs="Times New Roman"/>
                <w:sz w:val="20"/>
                <w:szCs w:val="20"/>
              </w:rPr>
            </w:pPr>
          </w:p>
        </w:tc>
      </w:tr>
      <w:tr w:rsidR="002D553F" w:rsidRPr="001C5ED3" w14:paraId="45A46D35" w14:textId="77777777" w:rsidTr="0048321E">
        <w:trPr>
          <w:trHeight w:val="416"/>
          <w:trPrChange w:id="337" w:author="Author">
            <w:trPr>
              <w:trHeight w:val="416"/>
            </w:trPr>
          </w:trPrChange>
        </w:trPr>
        <w:tc>
          <w:tcPr>
            <w:tcW w:w="2019" w:type="dxa"/>
            <w:tcPrChange w:id="338" w:author="Author">
              <w:tcPr>
                <w:tcW w:w="1593" w:type="dxa"/>
              </w:tcPr>
            </w:tcPrChange>
          </w:tcPr>
          <w:p w14:paraId="5F1D3C6A" w14:textId="4F7E5942" w:rsidR="00DE67C5" w:rsidRPr="005A6F5F" w:rsidRDefault="00DE67C5" w:rsidP="00DE67C5">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6</w:t>
            </w:r>
            <w:r w:rsidRPr="005A6F5F">
              <w:rPr>
                <w:rFonts w:ascii="Times New Roman" w:hAnsi="Times New Roman" w:cs="Times New Roman"/>
                <w:sz w:val="20"/>
                <w:szCs w:val="20"/>
              </w:rPr>
              <w:t>0</w:t>
            </w:r>
          </w:p>
          <w:p w14:paraId="7FA3A976" w14:textId="77777777" w:rsidR="002D553F" w:rsidRPr="005A6F5F" w:rsidRDefault="00DE67C5">
            <w:pPr>
              <w:rPr>
                <w:rFonts w:ascii="Times New Roman" w:hAnsi="Times New Roman" w:cs="Times New Roman"/>
                <w:sz w:val="20"/>
                <w:szCs w:val="20"/>
              </w:rPr>
            </w:pPr>
            <w:r w:rsidRPr="005A6F5F">
              <w:rPr>
                <w:rFonts w:ascii="Times New Roman" w:hAnsi="Times New Roman" w:cs="Times New Roman"/>
                <w:sz w:val="20"/>
                <w:szCs w:val="20"/>
              </w:rPr>
              <w:t>(</w:t>
            </w:r>
            <w:r w:rsidR="002D553F" w:rsidRPr="005A6F5F">
              <w:rPr>
                <w:rFonts w:ascii="Times New Roman" w:hAnsi="Times New Roman" w:cs="Times New Roman"/>
                <w:sz w:val="20"/>
                <w:szCs w:val="20"/>
              </w:rPr>
              <w:t>Q23</w:t>
            </w:r>
            <w:r w:rsidRPr="005A6F5F">
              <w:rPr>
                <w:rFonts w:ascii="Times New Roman" w:hAnsi="Times New Roman" w:cs="Times New Roman"/>
                <w:sz w:val="20"/>
                <w:szCs w:val="20"/>
              </w:rPr>
              <w:t>)</w:t>
            </w:r>
          </w:p>
        </w:tc>
        <w:tc>
          <w:tcPr>
            <w:tcW w:w="2409" w:type="dxa"/>
            <w:tcPrChange w:id="339" w:author="Author">
              <w:tcPr>
                <w:tcW w:w="2835" w:type="dxa"/>
              </w:tcPr>
            </w:tcPrChange>
          </w:tcPr>
          <w:p w14:paraId="44A916D8" w14:textId="77777777" w:rsidR="002D553F" w:rsidRPr="005A6F5F" w:rsidRDefault="002D553F">
            <w:pPr>
              <w:rPr>
                <w:rFonts w:ascii="Times New Roman" w:hAnsi="Times New Roman" w:cs="Times New Roman"/>
                <w:sz w:val="20"/>
                <w:szCs w:val="20"/>
              </w:rPr>
            </w:pPr>
            <w:r w:rsidRPr="005A6F5F">
              <w:rPr>
                <w:rFonts w:ascii="Times New Roman" w:hAnsi="Times New Roman" w:cs="Times New Roman"/>
                <w:sz w:val="20"/>
                <w:szCs w:val="20"/>
              </w:rPr>
              <w:t>Total Non-Life obligations, Total Best Estimate, Gross</w:t>
            </w:r>
          </w:p>
        </w:tc>
        <w:tc>
          <w:tcPr>
            <w:tcW w:w="4536" w:type="dxa"/>
            <w:tcPrChange w:id="340" w:author="Author">
              <w:tcPr>
                <w:tcW w:w="4820" w:type="dxa"/>
              </w:tcPr>
            </w:tcPrChange>
          </w:tcPr>
          <w:p w14:paraId="25DE236E" w14:textId="29B29E9B" w:rsidR="002D553F" w:rsidRPr="005A6F5F" w:rsidRDefault="002D553F">
            <w:pPr>
              <w:rPr>
                <w:rFonts w:ascii="Times New Roman" w:hAnsi="Times New Roman" w:cs="Times New Roman"/>
                <w:sz w:val="20"/>
                <w:szCs w:val="20"/>
              </w:rPr>
            </w:pPr>
            <w:r w:rsidRPr="005A6F5F">
              <w:rPr>
                <w:rFonts w:ascii="Times New Roman" w:hAnsi="Times New Roman" w:cs="Times New Roman"/>
                <w:sz w:val="20"/>
                <w:szCs w:val="20"/>
              </w:rPr>
              <w:t>The total amount of Gross Best Estimate (sum of the Premium Provision and Claims Provisions)</w:t>
            </w:r>
            <w:r w:rsidR="006D0D03">
              <w:rPr>
                <w:rFonts w:ascii="Times New Roman" w:hAnsi="Times New Roman" w:cs="Times New Roman"/>
                <w:sz w:val="20"/>
                <w:szCs w:val="20"/>
              </w:rPr>
              <w:t>.</w:t>
            </w:r>
          </w:p>
          <w:p w14:paraId="65F0100B" w14:textId="1637F078" w:rsidR="002D553F" w:rsidRPr="00F55468" w:rsidRDefault="002D553F">
            <w:pPr>
              <w:rPr>
                <w:rFonts w:ascii="Times New Roman" w:hAnsi="Times New Roman" w:cs="Times New Roman"/>
                <w:sz w:val="20"/>
                <w:szCs w:val="20"/>
              </w:rPr>
            </w:pPr>
          </w:p>
        </w:tc>
      </w:tr>
      <w:tr w:rsidR="000E3B0C" w:rsidRPr="005A6F5F" w14:paraId="7F34058C" w14:textId="77777777" w:rsidTr="0048321E">
        <w:trPr>
          <w:trHeight w:val="978"/>
          <w:trPrChange w:id="341" w:author="Author">
            <w:trPr>
              <w:trHeight w:val="978"/>
            </w:trPr>
          </w:trPrChange>
        </w:trPr>
        <w:tc>
          <w:tcPr>
            <w:tcW w:w="2019" w:type="dxa"/>
            <w:hideMark/>
            <w:tcPrChange w:id="342" w:author="Author">
              <w:tcPr>
                <w:tcW w:w="1593" w:type="dxa"/>
                <w:hideMark/>
              </w:tcPr>
            </w:tcPrChange>
          </w:tcPr>
          <w:p w14:paraId="4FFE63B8" w14:textId="7B10F3BF" w:rsidR="000E3B0C" w:rsidRPr="005A6F5F" w:rsidRDefault="000E3B0C" w:rsidP="006C20B0">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7</w:t>
            </w:r>
            <w:r w:rsidRPr="005A6F5F">
              <w:rPr>
                <w:rFonts w:ascii="Times New Roman" w:hAnsi="Times New Roman" w:cs="Times New Roman"/>
                <w:sz w:val="20"/>
                <w:szCs w:val="20"/>
              </w:rPr>
              <w:t>0</w:t>
            </w:r>
          </w:p>
          <w:p w14:paraId="6D445F09" w14:textId="77777777" w:rsidR="000E3B0C" w:rsidRPr="005A6F5F" w:rsidRDefault="000E3B0C">
            <w:pPr>
              <w:rPr>
                <w:rFonts w:ascii="Times New Roman" w:hAnsi="Times New Roman" w:cs="Times New Roman"/>
                <w:sz w:val="20"/>
                <w:szCs w:val="20"/>
              </w:rPr>
            </w:pPr>
            <w:r w:rsidRPr="005A6F5F">
              <w:rPr>
                <w:rFonts w:ascii="Times New Roman" w:hAnsi="Times New Roman" w:cs="Times New Roman"/>
                <w:sz w:val="20"/>
                <w:szCs w:val="20"/>
              </w:rPr>
              <w:t>(A24-P24)</w:t>
            </w:r>
          </w:p>
        </w:tc>
        <w:tc>
          <w:tcPr>
            <w:tcW w:w="2409" w:type="dxa"/>
            <w:hideMark/>
            <w:tcPrChange w:id="343" w:author="Author">
              <w:tcPr>
                <w:tcW w:w="2835" w:type="dxa"/>
                <w:hideMark/>
              </w:tcPr>
            </w:tcPrChange>
          </w:tcPr>
          <w:p w14:paraId="33A25F0E" w14:textId="5463E384" w:rsidR="000E3B0C" w:rsidRPr="005A6F5F" w:rsidRDefault="000E3B0C">
            <w:pPr>
              <w:rPr>
                <w:rFonts w:ascii="Times New Roman" w:hAnsi="Times New Roman" w:cs="Times New Roman"/>
                <w:sz w:val="20"/>
                <w:szCs w:val="20"/>
              </w:rPr>
            </w:pPr>
            <w:r w:rsidRPr="005A6F5F">
              <w:rPr>
                <w:rFonts w:ascii="Times New Roman" w:hAnsi="Times New Roman" w:cs="Times New Roman"/>
                <w:sz w:val="20"/>
                <w:szCs w:val="20"/>
              </w:rPr>
              <w:t>Total best estimate, Net - Direct and accepted reinsurance business</w:t>
            </w:r>
          </w:p>
        </w:tc>
        <w:tc>
          <w:tcPr>
            <w:tcW w:w="4536" w:type="dxa"/>
            <w:hideMark/>
            <w:tcPrChange w:id="344" w:author="Author">
              <w:tcPr>
                <w:tcW w:w="4820" w:type="dxa"/>
                <w:hideMark/>
              </w:tcPr>
            </w:tcPrChange>
          </w:tcPr>
          <w:p w14:paraId="77257985" w14:textId="447B7341" w:rsidR="000E3B0C" w:rsidRPr="005A6F5F" w:rsidRDefault="000E3B0C">
            <w:pPr>
              <w:rPr>
                <w:rFonts w:ascii="Times New Roman" w:hAnsi="Times New Roman" w:cs="Times New Roman"/>
                <w:sz w:val="20"/>
                <w:szCs w:val="20"/>
              </w:rPr>
            </w:pPr>
            <w:r w:rsidRPr="005A6F5F">
              <w:rPr>
                <w:rFonts w:ascii="Times New Roman" w:hAnsi="Times New Roman" w:cs="Times New Roman"/>
                <w:sz w:val="20"/>
                <w:szCs w:val="20"/>
              </w:rPr>
              <w:t>The amount of Total net best estimate, for each line of business regarding direct and accepted reinsurance business</w:t>
            </w:r>
            <w:r w:rsidR="006D0D03">
              <w:rPr>
                <w:rFonts w:ascii="Times New Roman" w:hAnsi="Times New Roman" w:cs="Times New Roman"/>
                <w:sz w:val="20"/>
                <w:szCs w:val="20"/>
              </w:rPr>
              <w:t>.</w:t>
            </w:r>
          </w:p>
          <w:p w14:paraId="5AB57AC7" w14:textId="77777777" w:rsidR="000E3B0C" w:rsidRPr="005A6F5F" w:rsidRDefault="000E3B0C">
            <w:pPr>
              <w:rPr>
                <w:rFonts w:ascii="Times New Roman" w:hAnsi="Times New Roman" w:cs="Times New Roman"/>
                <w:sz w:val="20"/>
                <w:szCs w:val="20"/>
              </w:rPr>
            </w:pPr>
          </w:p>
        </w:tc>
      </w:tr>
      <w:tr w:rsidR="00CF4641" w:rsidRPr="001C5ED3" w14:paraId="5C4DA18C" w14:textId="77777777" w:rsidTr="0048321E">
        <w:trPr>
          <w:trHeight w:val="915"/>
          <w:trPrChange w:id="345" w:author="Author">
            <w:trPr>
              <w:trHeight w:val="915"/>
            </w:trPr>
          </w:trPrChange>
        </w:trPr>
        <w:tc>
          <w:tcPr>
            <w:tcW w:w="2019" w:type="dxa"/>
            <w:tcPrChange w:id="346" w:author="Author">
              <w:tcPr>
                <w:tcW w:w="1593" w:type="dxa"/>
              </w:tcPr>
            </w:tcPrChange>
          </w:tcPr>
          <w:p w14:paraId="09C5C339" w14:textId="4652CD92" w:rsidR="0055734E" w:rsidRPr="005A6F5F" w:rsidRDefault="0055734E" w:rsidP="0055734E">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7</w:t>
            </w:r>
            <w:r w:rsidRPr="005A6F5F">
              <w:rPr>
                <w:rFonts w:ascii="Times New Roman" w:hAnsi="Times New Roman" w:cs="Times New Roman"/>
                <w:sz w:val="20"/>
                <w:szCs w:val="20"/>
              </w:rPr>
              <w:t>0</w:t>
            </w:r>
          </w:p>
          <w:p w14:paraId="02DF22D3" w14:textId="77777777" w:rsidR="00CF4641" w:rsidRPr="005A6F5F" w:rsidDel="002D553F" w:rsidRDefault="0055734E">
            <w:pPr>
              <w:rPr>
                <w:rFonts w:ascii="Times New Roman" w:hAnsi="Times New Roman" w:cs="Times New Roman"/>
                <w:sz w:val="20"/>
                <w:szCs w:val="20"/>
              </w:rPr>
            </w:pPr>
            <w:r w:rsidRPr="005A6F5F">
              <w:rPr>
                <w:rFonts w:ascii="Times New Roman" w:hAnsi="Times New Roman" w:cs="Times New Roman"/>
                <w:sz w:val="20"/>
                <w:szCs w:val="20"/>
              </w:rPr>
              <w:t>(</w:t>
            </w:r>
            <w:r w:rsidR="00CF4641" w:rsidRPr="005A6F5F">
              <w:rPr>
                <w:rFonts w:ascii="Times New Roman" w:hAnsi="Times New Roman" w:cs="Times New Roman"/>
                <w:sz w:val="20"/>
                <w:szCs w:val="20"/>
              </w:rPr>
              <w:t>Q24</w:t>
            </w:r>
            <w:r w:rsidRPr="005A6F5F">
              <w:rPr>
                <w:rFonts w:ascii="Times New Roman" w:hAnsi="Times New Roman" w:cs="Times New Roman"/>
                <w:sz w:val="20"/>
                <w:szCs w:val="20"/>
              </w:rPr>
              <w:t>)</w:t>
            </w:r>
          </w:p>
        </w:tc>
        <w:tc>
          <w:tcPr>
            <w:tcW w:w="2409" w:type="dxa"/>
            <w:tcPrChange w:id="347" w:author="Author">
              <w:tcPr>
                <w:tcW w:w="2835" w:type="dxa"/>
              </w:tcPr>
            </w:tcPrChange>
          </w:tcPr>
          <w:p w14:paraId="4547A635" w14:textId="77777777" w:rsidR="00CF4641" w:rsidRPr="005A6F5F" w:rsidDel="002D553F" w:rsidRDefault="00CF4641">
            <w:pPr>
              <w:rPr>
                <w:rFonts w:ascii="Times New Roman" w:hAnsi="Times New Roman" w:cs="Times New Roman"/>
                <w:sz w:val="20"/>
                <w:szCs w:val="20"/>
              </w:rPr>
            </w:pPr>
            <w:r w:rsidRPr="005A6F5F">
              <w:rPr>
                <w:rFonts w:ascii="Times New Roman" w:hAnsi="Times New Roman" w:cs="Times New Roman"/>
                <w:sz w:val="20"/>
                <w:szCs w:val="20"/>
              </w:rPr>
              <w:t>Total Non-Life obligations, Total Best Estimate, Net</w:t>
            </w:r>
          </w:p>
        </w:tc>
        <w:tc>
          <w:tcPr>
            <w:tcW w:w="4536" w:type="dxa"/>
            <w:tcPrChange w:id="348" w:author="Author">
              <w:tcPr>
                <w:tcW w:w="4820" w:type="dxa"/>
              </w:tcPr>
            </w:tcPrChange>
          </w:tcPr>
          <w:p w14:paraId="1F821433" w14:textId="53C75824" w:rsidR="00CF4641" w:rsidRPr="00F55468" w:rsidDel="002D553F" w:rsidRDefault="00CF4641">
            <w:pPr>
              <w:rPr>
                <w:rFonts w:ascii="Times New Roman" w:hAnsi="Times New Roman" w:cs="Times New Roman"/>
                <w:sz w:val="20"/>
                <w:szCs w:val="20"/>
              </w:rPr>
            </w:pPr>
            <w:r w:rsidRPr="005A6F5F">
              <w:rPr>
                <w:rFonts w:ascii="Times New Roman" w:hAnsi="Times New Roman" w:cs="Times New Roman"/>
                <w:sz w:val="20"/>
                <w:szCs w:val="20"/>
              </w:rPr>
              <w:t>The total amount of Net Best Estimate (sum of the Premium Provision and Claims Provisions)</w:t>
            </w:r>
            <w:r w:rsidR="006D0D03">
              <w:rPr>
                <w:rFonts w:ascii="Times New Roman" w:hAnsi="Times New Roman" w:cs="Times New Roman"/>
                <w:sz w:val="20"/>
                <w:szCs w:val="20"/>
              </w:rPr>
              <w:t>.</w:t>
            </w:r>
          </w:p>
        </w:tc>
      </w:tr>
      <w:tr w:rsidR="00F6044D" w:rsidRPr="005A6F5F" w14:paraId="07037503" w14:textId="77777777" w:rsidTr="0048321E">
        <w:trPr>
          <w:trHeight w:val="1636"/>
          <w:trPrChange w:id="349" w:author="Author">
            <w:trPr>
              <w:trHeight w:val="1636"/>
            </w:trPr>
          </w:trPrChange>
        </w:trPr>
        <w:tc>
          <w:tcPr>
            <w:tcW w:w="2019" w:type="dxa"/>
            <w:hideMark/>
            <w:tcPrChange w:id="350" w:author="Author">
              <w:tcPr>
                <w:tcW w:w="1593" w:type="dxa"/>
                <w:hideMark/>
              </w:tcPr>
            </w:tcPrChange>
          </w:tcPr>
          <w:p w14:paraId="293B5A77" w14:textId="218D3DF6" w:rsidR="00A91080" w:rsidRPr="005A6F5F" w:rsidRDefault="00A91080" w:rsidP="00A91080">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8</w:t>
            </w:r>
            <w:r w:rsidRPr="005A6F5F">
              <w:rPr>
                <w:rFonts w:ascii="Times New Roman" w:hAnsi="Times New Roman" w:cs="Times New Roman"/>
                <w:sz w:val="20"/>
                <w:szCs w:val="20"/>
              </w:rPr>
              <w:t>0</w:t>
            </w:r>
          </w:p>
          <w:p w14:paraId="650A6291" w14:textId="77777777" w:rsidR="00F6044D" w:rsidRPr="005A6F5F" w:rsidRDefault="00A91080">
            <w:pPr>
              <w:rPr>
                <w:rFonts w:ascii="Times New Roman" w:hAnsi="Times New Roman" w:cs="Times New Roman"/>
                <w:sz w:val="20"/>
                <w:szCs w:val="20"/>
              </w:rPr>
            </w:pPr>
            <w:r w:rsidRPr="005A6F5F">
              <w:rPr>
                <w:rFonts w:ascii="Times New Roman" w:hAnsi="Times New Roman" w:cs="Times New Roman"/>
                <w:sz w:val="20"/>
                <w:szCs w:val="20"/>
              </w:rPr>
              <w:t>(</w:t>
            </w:r>
            <w:r w:rsidR="00F6044D" w:rsidRPr="005A6F5F">
              <w:rPr>
                <w:rFonts w:ascii="Times New Roman" w:hAnsi="Times New Roman" w:cs="Times New Roman"/>
                <w:sz w:val="20"/>
                <w:szCs w:val="20"/>
              </w:rPr>
              <w:t>A25-P25</w:t>
            </w:r>
            <w:r w:rsidRPr="005A6F5F">
              <w:rPr>
                <w:rFonts w:ascii="Times New Roman" w:hAnsi="Times New Roman" w:cs="Times New Roman"/>
                <w:sz w:val="20"/>
                <w:szCs w:val="20"/>
              </w:rPr>
              <w:t>)</w:t>
            </w:r>
          </w:p>
        </w:tc>
        <w:tc>
          <w:tcPr>
            <w:tcW w:w="2409" w:type="dxa"/>
            <w:hideMark/>
            <w:tcPrChange w:id="351" w:author="Author">
              <w:tcPr>
                <w:tcW w:w="2835" w:type="dxa"/>
                <w:hideMark/>
              </w:tcPr>
            </w:tcPrChange>
          </w:tcPr>
          <w:p w14:paraId="5A743EA0"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Technical provisions calculated as a sum of a best estimate and a risk margin - Risk margin</w:t>
            </w:r>
          </w:p>
        </w:tc>
        <w:tc>
          <w:tcPr>
            <w:tcW w:w="4536" w:type="dxa"/>
            <w:hideMark/>
            <w:tcPrChange w:id="352" w:author="Author">
              <w:tcPr>
                <w:tcW w:w="4820" w:type="dxa"/>
                <w:hideMark/>
              </w:tcPr>
            </w:tcPrChange>
          </w:tcPr>
          <w:p w14:paraId="389353D2" w14:textId="77777777" w:rsidR="00F6044D" w:rsidRPr="005A6F5F" w:rsidRDefault="00F6044D" w:rsidP="00A91080">
            <w:pPr>
              <w:rPr>
                <w:rFonts w:ascii="Times New Roman" w:hAnsi="Times New Roman" w:cs="Times New Roman"/>
                <w:sz w:val="20"/>
                <w:szCs w:val="20"/>
              </w:rPr>
            </w:pPr>
            <w:r w:rsidRPr="005A6F5F">
              <w:rPr>
                <w:rFonts w:ascii="Times New Roman" w:hAnsi="Times New Roman" w:cs="Times New Roman"/>
                <w:sz w:val="20"/>
                <w:szCs w:val="20"/>
              </w:rPr>
              <w:t>The amount of risk margin, as required by</w:t>
            </w:r>
            <w:r w:rsidR="00FF7C7D" w:rsidRPr="005A6F5F">
              <w:rPr>
                <w:rFonts w:ascii="Times New Roman" w:hAnsi="Times New Roman" w:cs="Times New Roman"/>
                <w:sz w:val="20"/>
                <w:szCs w:val="20"/>
              </w:rPr>
              <w:t xml:space="preserve"> Directive 2009/138/EC</w:t>
            </w:r>
            <w:r w:rsidRPr="005A6F5F">
              <w:rPr>
                <w:rFonts w:ascii="Times New Roman" w:hAnsi="Times New Roman" w:cs="Times New Roman"/>
                <w:sz w:val="20"/>
                <w:szCs w:val="20"/>
              </w:rPr>
              <w:t xml:space="preserve"> (article 77 (3)). The risk margin is calculated to whole portfolio of (re)insurance obligations and then allocated to each single line of business, regarding </w:t>
            </w:r>
            <w:r w:rsidR="00A91080" w:rsidRPr="005A6F5F">
              <w:rPr>
                <w:rFonts w:ascii="Times New Roman" w:hAnsi="Times New Roman" w:cs="Times New Roman"/>
                <w:sz w:val="20"/>
                <w:szCs w:val="20"/>
              </w:rPr>
              <w:t>d</w:t>
            </w:r>
            <w:r w:rsidRPr="005A6F5F">
              <w:rPr>
                <w:rFonts w:ascii="Times New Roman" w:hAnsi="Times New Roman" w:cs="Times New Roman"/>
                <w:sz w:val="20"/>
                <w:szCs w:val="20"/>
              </w:rPr>
              <w:t>irect busines</w:t>
            </w:r>
            <w:r w:rsidR="00FF7C7D" w:rsidRPr="005A6F5F">
              <w:rPr>
                <w:rFonts w:ascii="Times New Roman" w:hAnsi="Times New Roman" w:cs="Times New Roman"/>
                <w:sz w:val="20"/>
                <w:szCs w:val="20"/>
              </w:rPr>
              <w:t>s</w:t>
            </w:r>
            <w:r w:rsidRPr="005A6F5F">
              <w:rPr>
                <w:rFonts w:ascii="Times New Roman" w:hAnsi="Times New Roman" w:cs="Times New Roman"/>
                <w:sz w:val="20"/>
                <w:szCs w:val="20"/>
              </w:rPr>
              <w:t xml:space="preserve"> and accepted reinsurance</w:t>
            </w:r>
            <w:r w:rsidR="00FF7C7D" w:rsidRPr="005A6F5F">
              <w:rPr>
                <w:rFonts w:ascii="Times New Roman" w:hAnsi="Times New Roman" w:cs="Times New Roman"/>
                <w:sz w:val="20"/>
                <w:szCs w:val="20"/>
              </w:rPr>
              <w:t xml:space="preserve"> business</w:t>
            </w:r>
            <w:r w:rsidR="00A91080" w:rsidRPr="005A6F5F">
              <w:rPr>
                <w:rFonts w:ascii="Times New Roman" w:hAnsi="Times New Roman" w:cs="Times New Roman"/>
                <w:sz w:val="20"/>
                <w:szCs w:val="20"/>
              </w:rPr>
              <w:t>.</w:t>
            </w:r>
          </w:p>
        </w:tc>
      </w:tr>
      <w:tr w:rsidR="00FF7C7D" w:rsidRPr="005A6F5F" w14:paraId="24F16B60" w14:textId="77777777" w:rsidTr="0048321E">
        <w:trPr>
          <w:trHeight w:val="557"/>
          <w:trPrChange w:id="353" w:author="Author">
            <w:trPr>
              <w:trHeight w:val="557"/>
            </w:trPr>
          </w:trPrChange>
        </w:trPr>
        <w:tc>
          <w:tcPr>
            <w:tcW w:w="2019" w:type="dxa"/>
            <w:tcPrChange w:id="354" w:author="Author">
              <w:tcPr>
                <w:tcW w:w="1593" w:type="dxa"/>
              </w:tcPr>
            </w:tcPrChange>
          </w:tcPr>
          <w:p w14:paraId="2AAC9FC6" w14:textId="428EDAE3" w:rsidR="00A91080" w:rsidRPr="005A6F5F" w:rsidRDefault="00A91080" w:rsidP="00A91080">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8</w:t>
            </w:r>
            <w:r w:rsidRPr="005A6F5F">
              <w:rPr>
                <w:rFonts w:ascii="Times New Roman" w:hAnsi="Times New Roman" w:cs="Times New Roman"/>
                <w:sz w:val="20"/>
                <w:szCs w:val="20"/>
              </w:rPr>
              <w:t>0</w:t>
            </w:r>
          </w:p>
          <w:p w14:paraId="3B7A44CC" w14:textId="77777777" w:rsidR="00FF7C7D" w:rsidRPr="005A6F5F" w:rsidRDefault="00A91080">
            <w:pPr>
              <w:rPr>
                <w:rFonts w:ascii="Times New Roman" w:hAnsi="Times New Roman" w:cs="Times New Roman"/>
                <w:sz w:val="20"/>
                <w:szCs w:val="20"/>
              </w:rPr>
            </w:pPr>
            <w:r w:rsidRPr="005A6F5F">
              <w:rPr>
                <w:rFonts w:ascii="Times New Roman" w:hAnsi="Times New Roman" w:cs="Times New Roman"/>
                <w:sz w:val="20"/>
                <w:szCs w:val="20"/>
              </w:rPr>
              <w:t>(</w:t>
            </w:r>
            <w:r w:rsidR="00FF7C7D" w:rsidRPr="005A6F5F">
              <w:rPr>
                <w:rFonts w:ascii="Times New Roman" w:hAnsi="Times New Roman" w:cs="Times New Roman"/>
                <w:sz w:val="20"/>
                <w:szCs w:val="20"/>
              </w:rPr>
              <w:t>Q25</w:t>
            </w:r>
            <w:r w:rsidRPr="005A6F5F">
              <w:rPr>
                <w:rFonts w:ascii="Times New Roman" w:hAnsi="Times New Roman" w:cs="Times New Roman"/>
                <w:sz w:val="20"/>
                <w:szCs w:val="20"/>
              </w:rPr>
              <w:t>)</w:t>
            </w:r>
          </w:p>
        </w:tc>
        <w:tc>
          <w:tcPr>
            <w:tcW w:w="2409" w:type="dxa"/>
            <w:tcPrChange w:id="355" w:author="Author">
              <w:tcPr>
                <w:tcW w:w="2835" w:type="dxa"/>
              </w:tcPr>
            </w:tcPrChange>
          </w:tcPr>
          <w:p w14:paraId="5CAE2617" w14:textId="77777777" w:rsidR="00FF7C7D" w:rsidRPr="005A6F5F" w:rsidRDefault="00FF7C7D">
            <w:pPr>
              <w:rPr>
                <w:rFonts w:ascii="Times New Roman" w:hAnsi="Times New Roman" w:cs="Times New Roman"/>
                <w:sz w:val="20"/>
                <w:szCs w:val="20"/>
              </w:rPr>
            </w:pPr>
            <w:r w:rsidRPr="005A6F5F">
              <w:rPr>
                <w:rFonts w:ascii="Times New Roman" w:hAnsi="Times New Roman" w:cs="Times New Roman"/>
                <w:sz w:val="20"/>
                <w:szCs w:val="20"/>
              </w:rPr>
              <w:t>Total Non-Life obligations, Total risk margin</w:t>
            </w:r>
          </w:p>
        </w:tc>
        <w:tc>
          <w:tcPr>
            <w:tcW w:w="4536" w:type="dxa"/>
            <w:tcPrChange w:id="356" w:author="Author">
              <w:tcPr>
                <w:tcW w:w="4820" w:type="dxa"/>
              </w:tcPr>
            </w:tcPrChange>
          </w:tcPr>
          <w:p w14:paraId="1FF83459" w14:textId="77777777" w:rsidR="00FF7C7D" w:rsidRPr="005A6F5F" w:rsidRDefault="00A91080" w:rsidP="00A91080">
            <w:pPr>
              <w:rPr>
                <w:rFonts w:ascii="Times New Roman" w:hAnsi="Times New Roman" w:cs="Times New Roman"/>
                <w:sz w:val="20"/>
                <w:szCs w:val="20"/>
              </w:rPr>
            </w:pPr>
            <w:r w:rsidRPr="005A6F5F">
              <w:rPr>
                <w:rFonts w:ascii="Times New Roman" w:hAnsi="Times New Roman" w:cs="Times New Roman"/>
                <w:sz w:val="20"/>
                <w:szCs w:val="20"/>
              </w:rPr>
              <w:t xml:space="preserve">The total amount of risk margin, as required by Directive 2009/138/EC (article 77 (3)). </w:t>
            </w:r>
          </w:p>
          <w:p w14:paraId="0FFCF4B4" w14:textId="77777777" w:rsidR="00A91080" w:rsidRPr="00F55468" w:rsidRDefault="00A91080" w:rsidP="00A91080">
            <w:pPr>
              <w:rPr>
                <w:rFonts w:ascii="Times New Roman" w:hAnsi="Times New Roman" w:cs="Times New Roman"/>
                <w:sz w:val="20"/>
                <w:szCs w:val="20"/>
                <w:highlight w:val="yellow"/>
              </w:rPr>
            </w:pPr>
          </w:p>
          <w:p w14:paraId="38BC2558" w14:textId="77777777" w:rsidR="00A91080" w:rsidRPr="00F55468" w:rsidRDefault="00A91080">
            <w:pPr>
              <w:rPr>
                <w:rFonts w:ascii="Times New Roman" w:hAnsi="Times New Roman" w:cs="Times New Roman"/>
                <w:sz w:val="20"/>
                <w:szCs w:val="20"/>
              </w:rPr>
            </w:pPr>
          </w:p>
        </w:tc>
      </w:tr>
    </w:tbl>
    <w:tbl>
      <w:tblPr>
        <w:tblW w:w="8930" w:type="dxa"/>
        <w:tblInd w:w="212" w:type="dxa"/>
        <w:tblCellMar>
          <w:left w:w="70" w:type="dxa"/>
          <w:right w:w="70" w:type="dxa"/>
        </w:tblCellMar>
        <w:tblLook w:val="04A0" w:firstRow="1" w:lastRow="0" w:firstColumn="1" w:lastColumn="0" w:noHBand="0" w:noVBand="1"/>
        <w:tblPrChange w:id="357" w:author="Author">
          <w:tblPr>
            <w:tblW w:w="9214" w:type="dxa"/>
            <w:tblInd w:w="212" w:type="dxa"/>
            <w:tblCellMar>
              <w:left w:w="70" w:type="dxa"/>
              <w:right w:w="70" w:type="dxa"/>
            </w:tblCellMar>
            <w:tblLook w:val="04A0" w:firstRow="1" w:lastRow="0" w:firstColumn="1" w:lastColumn="0" w:noHBand="0" w:noVBand="1"/>
          </w:tblPr>
        </w:tblPrChange>
      </w:tblPr>
      <w:tblGrid>
        <w:gridCol w:w="1985"/>
        <w:gridCol w:w="2551"/>
        <w:gridCol w:w="4394"/>
        <w:tblGridChange w:id="358">
          <w:tblGrid>
            <w:gridCol w:w="1985"/>
            <w:gridCol w:w="2551"/>
            <w:gridCol w:w="4678"/>
          </w:tblGrid>
        </w:tblGridChange>
      </w:tblGrid>
      <w:tr w:rsidR="00437B9D" w:rsidRPr="005A6F5F" w14:paraId="7C0ACFDF" w14:textId="77777777" w:rsidTr="0048321E">
        <w:trPr>
          <w:trHeight w:val="285"/>
          <w:trPrChange w:id="359" w:author="Author">
            <w:trPr>
              <w:trHeight w:val="285"/>
            </w:trPr>
          </w:trPrChange>
        </w:trPr>
        <w:tc>
          <w:tcPr>
            <w:tcW w:w="8930" w:type="dxa"/>
            <w:gridSpan w:val="3"/>
            <w:tcBorders>
              <w:top w:val="nil"/>
              <w:left w:val="nil"/>
              <w:right w:val="nil"/>
            </w:tcBorders>
            <w:shd w:val="clear" w:color="000000" w:fill="FFFFFF"/>
            <w:vAlign w:val="bottom"/>
            <w:hideMark/>
            <w:tcPrChange w:id="360" w:author="Author">
              <w:tcPr>
                <w:tcW w:w="9214" w:type="dxa"/>
                <w:gridSpan w:val="3"/>
                <w:tcBorders>
                  <w:top w:val="nil"/>
                  <w:left w:val="nil"/>
                  <w:right w:val="nil"/>
                </w:tcBorders>
                <w:shd w:val="clear" w:color="000000" w:fill="FFFFFF"/>
                <w:vAlign w:val="bottom"/>
                <w:hideMark/>
              </w:tcPr>
            </w:tcPrChange>
          </w:tcPr>
          <w:p w14:paraId="5CB10383" w14:textId="77777777" w:rsidR="00437B9D" w:rsidRPr="00F55468" w:rsidRDefault="00437B9D" w:rsidP="00F55468">
            <w:pPr>
              <w:spacing w:after="0" w:line="240" w:lineRule="auto"/>
              <w:rPr>
                <w:rFonts w:ascii="Times New Roman" w:hAnsi="Times New Roman" w:cs="Times New Roman"/>
                <w:b/>
                <w:bCs/>
                <w:sz w:val="20"/>
                <w:szCs w:val="20"/>
              </w:rPr>
            </w:pPr>
            <w:r w:rsidRPr="00F55468">
              <w:rPr>
                <w:rFonts w:ascii="Times New Roman" w:hAnsi="Times New Roman" w:cs="Times New Roman"/>
                <w:b/>
                <w:bCs/>
                <w:sz w:val="20"/>
                <w:szCs w:val="20"/>
              </w:rPr>
              <w:t>Amount of the transitional on Technical Provisions</w:t>
            </w:r>
          </w:p>
          <w:p w14:paraId="0DE096EE" w14:textId="77777777" w:rsidR="00437B9D" w:rsidRPr="00F55468" w:rsidRDefault="00437B9D" w:rsidP="00F55468">
            <w:pPr>
              <w:spacing w:after="0" w:line="240" w:lineRule="auto"/>
              <w:rPr>
                <w:rFonts w:ascii="Times New Roman" w:hAnsi="Times New Roman" w:cs="Times New Roman"/>
                <w:b/>
                <w:bCs/>
                <w:sz w:val="20"/>
                <w:szCs w:val="20"/>
              </w:rPr>
            </w:pPr>
          </w:p>
        </w:tc>
      </w:tr>
      <w:tr w:rsidR="00437B9D" w:rsidRPr="005A6F5F" w14:paraId="150A0E76" w14:textId="77777777" w:rsidTr="0048321E">
        <w:trPr>
          <w:trHeight w:val="1125"/>
          <w:trPrChange w:id="361" w:author="Author">
            <w:trPr>
              <w:trHeight w:val="1125"/>
            </w:trPr>
          </w:trPrChange>
        </w:trPr>
        <w:tc>
          <w:tcPr>
            <w:tcW w:w="1985" w:type="dxa"/>
            <w:tcBorders>
              <w:top w:val="single" w:sz="4" w:space="0" w:color="auto"/>
              <w:left w:val="single" w:sz="4" w:space="0" w:color="auto"/>
              <w:bottom w:val="single" w:sz="4" w:space="0" w:color="auto"/>
              <w:right w:val="single" w:sz="4" w:space="0" w:color="auto"/>
            </w:tcBorders>
            <w:shd w:val="clear" w:color="000000" w:fill="FFFFFF"/>
            <w:hideMark/>
            <w:tcPrChange w:id="362" w:author="Author">
              <w:tcPr>
                <w:tcW w:w="1985" w:type="dxa"/>
                <w:tcBorders>
                  <w:top w:val="single" w:sz="4" w:space="0" w:color="auto"/>
                  <w:left w:val="single" w:sz="4" w:space="0" w:color="auto"/>
                  <w:bottom w:val="single" w:sz="4" w:space="0" w:color="auto"/>
                  <w:right w:val="single" w:sz="4" w:space="0" w:color="auto"/>
                </w:tcBorders>
                <w:shd w:val="clear" w:color="000000" w:fill="FFFFFF"/>
                <w:hideMark/>
              </w:tcPr>
            </w:tcPrChange>
          </w:tcPr>
          <w:p w14:paraId="45D58CAE" w14:textId="77777777" w:rsidR="00437B9D" w:rsidRPr="00F55468" w:rsidRDefault="00437B9D" w:rsidP="00F55468">
            <w:pPr>
              <w:spacing w:after="0" w:line="240" w:lineRule="auto"/>
              <w:rPr>
                <w:rFonts w:ascii="Times New Roman" w:hAnsi="Times New Roman" w:cs="Times New Roman"/>
                <w:sz w:val="20"/>
                <w:szCs w:val="20"/>
              </w:rPr>
            </w:pPr>
            <w:r w:rsidRPr="00F55468">
              <w:rPr>
                <w:rFonts w:ascii="Times New Roman" w:hAnsi="Times New Roman" w:cs="Times New Roman"/>
                <w:sz w:val="20"/>
                <w:szCs w:val="20"/>
              </w:rPr>
              <w:t>C0020 to C0170/R02</w:t>
            </w:r>
            <w:r w:rsidR="005C2E2E" w:rsidRPr="005A6F5F">
              <w:rPr>
                <w:rFonts w:ascii="Times New Roman" w:hAnsi="Times New Roman" w:cs="Times New Roman"/>
                <w:sz w:val="20"/>
                <w:szCs w:val="20"/>
              </w:rPr>
              <w:t>9</w:t>
            </w:r>
            <w:r w:rsidRPr="00F55468">
              <w:rPr>
                <w:rFonts w:ascii="Times New Roman" w:hAnsi="Times New Roman" w:cs="Times New Roman"/>
                <w:sz w:val="20"/>
                <w:szCs w:val="20"/>
              </w:rPr>
              <w:t>0</w:t>
            </w:r>
          </w:p>
        </w:tc>
        <w:tc>
          <w:tcPr>
            <w:tcW w:w="2551" w:type="dxa"/>
            <w:tcBorders>
              <w:top w:val="single" w:sz="4" w:space="0" w:color="auto"/>
              <w:left w:val="nil"/>
              <w:bottom w:val="single" w:sz="4" w:space="0" w:color="auto"/>
              <w:right w:val="single" w:sz="4" w:space="0" w:color="auto"/>
            </w:tcBorders>
            <w:shd w:val="clear" w:color="000000" w:fill="FFFFFF"/>
            <w:hideMark/>
            <w:tcPrChange w:id="363" w:author="Author">
              <w:tcPr>
                <w:tcW w:w="2551" w:type="dxa"/>
                <w:tcBorders>
                  <w:top w:val="single" w:sz="4" w:space="0" w:color="auto"/>
                  <w:left w:val="nil"/>
                  <w:bottom w:val="single" w:sz="4" w:space="0" w:color="auto"/>
                  <w:right w:val="single" w:sz="4" w:space="0" w:color="auto"/>
                </w:tcBorders>
                <w:shd w:val="clear" w:color="000000" w:fill="FFFFFF"/>
                <w:hideMark/>
              </w:tcPr>
            </w:tcPrChange>
          </w:tcPr>
          <w:p w14:paraId="2C82D3FE" w14:textId="77777777" w:rsidR="005C2E2E" w:rsidRPr="00F55468" w:rsidRDefault="005C2E2E" w:rsidP="005C2E2E">
            <w:pPr>
              <w:spacing w:after="0" w:line="240" w:lineRule="auto"/>
              <w:rPr>
                <w:rFonts w:ascii="Times New Roman" w:hAnsi="Times New Roman" w:cs="Times New Roman"/>
                <w:bCs/>
                <w:sz w:val="20"/>
                <w:szCs w:val="20"/>
              </w:rPr>
            </w:pPr>
            <w:r w:rsidRPr="00F55468">
              <w:rPr>
                <w:rFonts w:ascii="Times New Roman" w:hAnsi="Times New Roman" w:cs="Times New Roman"/>
                <w:bCs/>
                <w:sz w:val="20"/>
                <w:szCs w:val="20"/>
              </w:rPr>
              <w:t xml:space="preserve">Amount of the transitional on Technical Provisions - </w:t>
            </w:r>
          </w:p>
          <w:p w14:paraId="320B7684" w14:textId="77777777" w:rsidR="00437B9D" w:rsidRPr="00F55468" w:rsidRDefault="00437B9D" w:rsidP="00F55468">
            <w:pPr>
              <w:spacing w:after="0" w:line="240" w:lineRule="auto"/>
              <w:rPr>
                <w:rFonts w:ascii="Times New Roman" w:hAnsi="Times New Roman" w:cs="Times New Roman"/>
                <w:sz w:val="20"/>
                <w:szCs w:val="20"/>
              </w:rPr>
            </w:pPr>
            <w:r w:rsidRPr="00F55468">
              <w:rPr>
                <w:rFonts w:ascii="Times New Roman" w:hAnsi="Times New Roman" w:cs="Times New Roman"/>
                <w:sz w:val="20"/>
                <w:szCs w:val="20"/>
              </w:rPr>
              <w:t>Technical Provisions calculated as a whole</w:t>
            </w:r>
          </w:p>
        </w:tc>
        <w:tc>
          <w:tcPr>
            <w:tcW w:w="4394" w:type="dxa"/>
            <w:tcBorders>
              <w:top w:val="single" w:sz="4" w:space="0" w:color="auto"/>
              <w:left w:val="nil"/>
              <w:bottom w:val="single" w:sz="4" w:space="0" w:color="auto"/>
              <w:right w:val="single" w:sz="4" w:space="0" w:color="auto"/>
            </w:tcBorders>
            <w:shd w:val="clear" w:color="000000" w:fill="FFFFFF"/>
            <w:hideMark/>
            <w:tcPrChange w:id="364" w:author="Author">
              <w:tcPr>
                <w:tcW w:w="4678" w:type="dxa"/>
                <w:tcBorders>
                  <w:top w:val="single" w:sz="4" w:space="0" w:color="auto"/>
                  <w:left w:val="nil"/>
                  <w:bottom w:val="single" w:sz="4" w:space="0" w:color="auto"/>
                  <w:right w:val="single" w:sz="4" w:space="0" w:color="auto"/>
                </w:tcBorders>
                <w:shd w:val="clear" w:color="000000" w:fill="FFFFFF"/>
                <w:hideMark/>
              </w:tcPr>
            </w:tcPrChange>
          </w:tcPr>
          <w:p w14:paraId="590C5647" w14:textId="77777777" w:rsidR="00437B9D" w:rsidRPr="008F0CDE" w:rsidRDefault="00437B9D" w:rsidP="00F55468">
            <w:pPr>
              <w:spacing w:after="0" w:line="240" w:lineRule="auto"/>
              <w:rPr>
                <w:ins w:id="365" w:author="Author"/>
                <w:rFonts w:ascii="Times New Roman" w:hAnsi="Times New Roman" w:cs="Times New Roman"/>
                <w:sz w:val="20"/>
                <w:szCs w:val="20"/>
              </w:rPr>
            </w:pPr>
            <w:r w:rsidRPr="00F55468">
              <w:rPr>
                <w:rFonts w:ascii="Times New Roman" w:hAnsi="Times New Roman" w:cs="Times New Roman"/>
                <w:sz w:val="20"/>
                <w:szCs w:val="20"/>
              </w:rPr>
              <w:t xml:space="preserve">Amount of the transitional on Technical Provisions allocated to the </w:t>
            </w:r>
            <w:r w:rsidR="005C2E2E" w:rsidRPr="005A6F5F">
              <w:rPr>
                <w:rFonts w:ascii="Times New Roman" w:hAnsi="Times New Roman" w:cs="Times New Roman"/>
                <w:sz w:val="20"/>
                <w:szCs w:val="20"/>
              </w:rPr>
              <w:t xml:space="preserve">technical provisions </w:t>
            </w:r>
            <w:r w:rsidRPr="00F55468">
              <w:rPr>
                <w:rFonts w:ascii="Times New Roman" w:hAnsi="Times New Roman" w:cs="Times New Roman"/>
                <w:sz w:val="20"/>
                <w:szCs w:val="20"/>
              </w:rPr>
              <w:t xml:space="preserve">calculated as a whole, </w:t>
            </w:r>
            <w:r w:rsidRPr="008F0CDE">
              <w:rPr>
                <w:rFonts w:ascii="Times New Roman" w:hAnsi="Times New Roman" w:cs="Times New Roman"/>
                <w:sz w:val="20"/>
                <w:szCs w:val="20"/>
              </w:rPr>
              <w:t>per each LoB</w:t>
            </w:r>
            <w:r w:rsidR="006D0D03" w:rsidRPr="008F0CDE">
              <w:rPr>
                <w:rFonts w:ascii="Times New Roman" w:hAnsi="Times New Roman" w:cs="Times New Roman"/>
                <w:sz w:val="20"/>
                <w:szCs w:val="20"/>
              </w:rPr>
              <w:t>.</w:t>
            </w:r>
          </w:p>
          <w:p w14:paraId="2037FE37" w14:textId="77777777" w:rsidR="008F0CDE" w:rsidRPr="0048321E" w:rsidRDefault="008F0CDE" w:rsidP="00F55468">
            <w:pPr>
              <w:spacing w:after="0" w:line="240" w:lineRule="auto"/>
              <w:rPr>
                <w:ins w:id="366" w:author="Author"/>
                <w:rFonts w:ascii="Times New Roman" w:hAnsi="Times New Roman" w:cs="Times New Roman"/>
                <w:sz w:val="20"/>
                <w:lang w:val="en-US"/>
                <w:rPrChange w:id="367" w:author="Author">
                  <w:rPr>
                    <w:ins w:id="368" w:author="Author"/>
                    <w:sz w:val="20"/>
                    <w:lang w:val="en-US"/>
                  </w:rPr>
                </w:rPrChange>
              </w:rPr>
            </w:pPr>
          </w:p>
          <w:p w14:paraId="7CCE651D" w14:textId="4956C107" w:rsidR="008F0CDE" w:rsidRPr="00F55468" w:rsidRDefault="008F0CDE" w:rsidP="00F55468">
            <w:pPr>
              <w:spacing w:after="0" w:line="240" w:lineRule="auto"/>
              <w:rPr>
                <w:rFonts w:ascii="Times New Roman" w:hAnsi="Times New Roman" w:cs="Times New Roman"/>
                <w:sz w:val="20"/>
                <w:szCs w:val="20"/>
              </w:rPr>
            </w:pPr>
            <w:ins w:id="369" w:author="Author">
              <w:r w:rsidRPr="0048321E">
                <w:rPr>
                  <w:rFonts w:ascii="Times New Roman" w:hAnsi="Times New Roman" w:cs="Times New Roman"/>
                  <w:sz w:val="20"/>
                  <w:lang w:val="en-US"/>
                  <w:rPrChange w:id="370" w:author="Author">
                    <w:rPr>
                      <w:sz w:val="20"/>
                      <w:lang w:val="en-US"/>
                    </w:rPr>
                  </w:rPrChange>
                </w:rPr>
                <w:t>This value shall be reported as a negative value.</w:t>
              </w:r>
            </w:ins>
          </w:p>
        </w:tc>
      </w:tr>
      <w:tr w:rsidR="00AC154D" w:rsidRPr="005A6F5F" w14:paraId="30AFEAD3" w14:textId="77777777" w:rsidTr="0048321E">
        <w:trPr>
          <w:trHeight w:val="1127"/>
          <w:trPrChange w:id="371" w:author="Author">
            <w:trPr>
              <w:trHeight w:val="1127"/>
            </w:trPr>
          </w:trPrChange>
        </w:trPr>
        <w:tc>
          <w:tcPr>
            <w:tcW w:w="1985" w:type="dxa"/>
            <w:tcBorders>
              <w:top w:val="single" w:sz="4" w:space="0" w:color="auto"/>
              <w:left w:val="single" w:sz="4" w:space="0" w:color="auto"/>
              <w:bottom w:val="single" w:sz="4" w:space="0" w:color="auto"/>
              <w:right w:val="single" w:sz="4" w:space="0" w:color="auto"/>
            </w:tcBorders>
            <w:shd w:val="clear" w:color="000000" w:fill="FFFFFF"/>
            <w:hideMark/>
            <w:tcPrChange w:id="372" w:author="Author">
              <w:tcPr>
                <w:tcW w:w="1985" w:type="dxa"/>
                <w:tcBorders>
                  <w:top w:val="single" w:sz="4" w:space="0" w:color="auto"/>
                  <w:left w:val="single" w:sz="4" w:space="0" w:color="auto"/>
                  <w:bottom w:val="single" w:sz="4" w:space="0" w:color="auto"/>
                  <w:right w:val="single" w:sz="4" w:space="0" w:color="auto"/>
                </w:tcBorders>
                <w:shd w:val="clear" w:color="000000" w:fill="FFFFFF"/>
                <w:hideMark/>
              </w:tcPr>
            </w:tcPrChange>
          </w:tcPr>
          <w:p w14:paraId="3DD98156" w14:textId="77777777" w:rsidR="00AC154D" w:rsidRPr="005A6F5F" w:rsidRDefault="00AC154D" w:rsidP="00444FE1">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C0180/R0290</w:t>
            </w:r>
          </w:p>
        </w:tc>
        <w:tc>
          <w:tcPr>
            <w:tcW w:w="2551" w:type="dxa"/>
            <w:tcBorders>
              <w:top w:val="single" w:sz="4" w:space="0" w:color="auto"/>
              <w:left w:val="nil"/>
              <w:bottom w:val="single" w:sz="4" w:space="0" w:color="auto"/>
              <w:right w:val="single" w:sz="4" w:space="0" w:color="auto"/>
            </w:tcBorders>
            <w:shd w:val="clear" w:color="000000" w:fill="FFFFFF"/>
            <w:hideMark/>
            <w:tcPrChange w:id="373" w:author="Author">
              <w:tcPr>
                <w:tcW w:w="2551" w:type="dxa"/>
                <w:tcBorders>
                  <w:top w:val="single" w:sz="4" w:space="0" w:color="auto"/>
                  <w:left w:val="nil"/>
                  <w:bottom w:val="single" w:sz="4" w:space="0" w:color="auto"/>
                  <w:right w:val="single" w:sz="4" w:space="0" w:color="auto"/>
                </w:tcBorders>
                <w:shd w:val="clear" w:color="000000" w:fill="FFFFFF"/>
                <w:hideMark/>
              </w:tcPr>
            </w:tcPrChange>
          </w:tcPr>
          <w:p w14:paraId="5C438A1F" w14:textId="77777777" w:rsidR="00AC154D" w:rsidRPr="005A6F5F" w:rsidRDefault="00AC154D" w:rsidP="00430738">
            <w:pPr>
              <w:spacing w:after="0" w:line="240" w:lineRule="auto"/>
              <w:rPr>
                <w:rFonts w:ascii="Times New Roman" w:hAnsi="Times New Roman" w:cs="Times New Roman"/>
                <w:bCs/>
                <w:sz w:val="20"/>
                <w:szCs w:val="20"/>
              </w:rPr>
            </w:pPr>
            <w:r w:rsidRPr="005A6F5F">
              <w:rPr>
                <w:rFonts w:ascii="Times New Roman" w:hAnsi="Times New Roman" w:cs="Times New Roman"/>
                <w:bCs/>
                <w:sz w:val="20"/>
                <w:szCs w:val="20"/>
              </w:rPr>
              <w:t xml:space="preserve">Amount of the transitional on Technical Provisions - </w:t>
            </w:r>
          </w:p>
          <w:p w14:paraId="2616A4D9" w14:textId="77777777" w:rsidR="00AC154D" w:rsidRPr="005A6F5F" w:rsidRDefault="00AC154D" w:rsidP="0043073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Technical Provisions calculated as a whole</w:t>
            </w:r>
          </w:p>
        </w:tc>
        <w:tc>
          <w:tcPr>
            <w:tcW w:w="4394" w:type="dxa"/>
            <w:tcBorders>
              <w:top w:val="single" w:sz="4" w:space="0" w:color="auto"/>
              <w:left w:val="nil"/>
              <w:bottom w:val="single" w:sz="4" w:space="0" w:color="auto"/>
              <w:right w:val="single" w:sz="4" w:space="0" w:color="auto"/>
            </w:tcBorders>
            <w:shd w:val="clear" w:color="000000" w:fill="FFFFFF"/>
            <w:hideMark/>
            <w:tcPrChange w:id="374" w:author="Author">
              <w:tcPr>
                <w:tcW w:w="4678" w:type="dxa"/>
                <w:tcBorders>
                  <w:top w:val="single" w:sz="4" w:space="0" w:color="auto"/>
                  <w:left w:val="nil"/>
                  <w:bottom w:val="single" w:sz="4" w:space="0" w:color="auto"/>
                  <w:right w:val="single" w:sz="4" w:space="0" w:color="auto"/>
                </w:tcBorders>
                <w:shd w:val="clear" w:color="000000" w:fill="FFFFFF"/>
                <w:hideMark/>
              </w:tcPr>
            </w:tcPrChange>
          </w:tcPr>
          <w:p w14:paraId="7B51733E" w14:textId="015D323D" w:rsidR="008F0CDE" w:rsidRDefault="00AC154D" w:rsidP="008F0CDE">
            <w:pPr>
              <w:spacing w:after="0" w:line="240" w:lineRule="auto"/>
              <w:rPr>
                <w:ins w:id="375" w:author="Author"/>
                <w:rFonts w:ascii="Times New Roman" w:hAnsi="Times New Roman" w:cs="Times New Roman"/>
                <w:sz w:val="20"/>
                <w:lang w:val="en-US"/>
              </w:rPr>
            </w:pPr>
            <w:r w:rsidRPr="005A6F5F">
              <w:rPr>
                <w:rFonts w:ascii="Times New Roman" w:hAnsi="Times New Roman" w:cs="Times New Roman"/>
                <w:sz w:val="20"/>
                <w:szCs w:val="20"/>
              </w:rPr>
              <w:t>Total amount, for all lines of business, of the transitional on Technical Provisions allocated to the technical provisions calculated as a whole, per each LoB</w:t>
            </w:r>
            <w:r w:rsidR="006D0D03">
              <w:rPr>
                <w:rFonts w:ascii="Times New Roman" w:hAnsi="Times New Roman" w:cs="Times New Roman"/>
                <w:sz w:val="20"/>
                <w:szCs w:val="20"/>
              </w:rPr>
              <w:t>.</w:t>
            </w:r>
            <w:ins w:id="376" w:author="Author">
              <w:r w:rsidR="008F0CDE" w:rsidRPr="00242D5D">
                <w:rPr>
                  <w:rFonts w:ascii="Times New Roman" w:hAnsi="Times New Roman" w:cs="Times New Roman"/>
                  <w:sz w:val="20"/>
                  <w:lang w:val="en-US"/>
                </w:rPr>
                <w:t xml:space="preserve"> </w:t>
              </w:r>
            </w:ins>
          </w:p>
          <w:p w14:paraId="6F5CF6B2" w14:textId="77777777" w:rsidR="008F0CDE" w:rsidRPr="00242D5D" w:rsidRDefault="008F0CDE" w:rsidP="008F0CDE">
            <w:pPr>
              <w:spacing w:after="0" w:line="240" w:lineRule="auto"/>
              <w:rPr>
                <w:ins w:id="377" w:author="Author"/>
                <w:rFonts w:ascii="Times New Roman" w:hAnsi="Times New Roman" w:cs="Times New Roman"/>
                <w:sz w:val="20"/>
                <w:lang w:val="en-US"/>
              </w:rPr>
            </w:pPr>
          </w:p>
          <w:p w14:paraId="4DBEEDA6" w14:textId="7EBF062F" w:rsidR="00AC154D" w:rsidRPr="005A6F5F" w:rsidRDefault="008F0CDE" w:rsidP="008F0CDE">
            <w:pPr>
              <w:spacing w:after="0" w:line="240" w:lineRule="auto"/>
              <w:rPr>
                <w:rFonts w:ascii="Times New Roman" w:hAnsi="Times New Roman" w:cs="Times New Roman"/>
                <w:sz w:val="20"/>
                <w:szCs w:val="20"/>
              </w:rPr>
            </w:pPr>
            <w:ins w:id="378" w:author="Author">
              <w:r w:rsidRPr="00242D5D">
                <w:rPr>
                  <w:rFonts w:ascii="Times New Roman" w:hAnsi="Times New Roman" w:cs="Times New Roman"/>
                  <w:sz w:val="20"/>
                  <w:lang w:val="en-US"/>
                </w:rPr>
                <w:t>This value shall be reported as a negative value.</w:t>
              </w:r>
            </w:ins>
          </w:p>
        </w:tc>
      </w:tr>
      <w:tr w:rsidR="005C2E2E" w:rsidRPr="005A6F5F" w14:paraId="559230C5" w14:textId="77777777" w:rsidTr="0048321E">
        <w:trPr>
          <w:trHeight w:val="844"/>
          <w:trPrChange w:id="379" w:author="Author">
            <w:trPr>
              <w:trHeight w:val="844"/>
            </w:trPr>
          </w:trPrChange>
        </w:trPr>
        <w:tc>
          <w:tcPr>
            <w:tcW w:w="1985" w:type="dxa"/>
            <w:tcBorders>
              <w:top w:val="single" w:sz="4" w:space="0" w:color="auto"/>
              <w:left w:val="single" w:sz="4" w:space="0" w:color="auto"/>
              <w:bottom w:val="single" w:sz="4" w:space="0" w:color="auto"/>
              <w:right w:val="single" w:sz="4" w:space="0" w:color="auto"/>
            </w:tcBorders>
            <w:shd w:val="clear" w:color="000000" w:fill="FFFFFF"/>
            <w:hideMark/>
            <w:tcPrChange w:id="380" w:author="Author">
              <w:tcPr>
                <w:tcW w:w="1985" w:type="dxa"/>
                <w:tcBorders>
                  <w:top w:val="single" w:sz="4" w:space="0" w:color="auto"/>
                  <w:left w:val="single" w:sz="4" w:space="0" w:color="auto"/>
                  <w:bottom w:val="single" w:sz="4" w:space="0" w:color="auto"/>
                  <w:right w:val="single" w:sz="4" w:space="0" w:color="auto"/>
                </w:tcBorders>
                <w:shd w:val="clear" w:color="000000" w:fill="FFFFFF"/>
                <w:hideMark/>
              </w:tcPr>
            </w:tcPrChange>
          </w:tcPr>
          <w:p w14:paraId="67D05B3F" w14:textId="77777777" w:rsidR="005C2E2E" w:rsidRPr="005A6F5F" w:rsidRDefault="005C2E2E" w:rsidP="00444FE1">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C0020 to C0170/R0300</w:t>
            </w:r>
          </w:p>
        </w:tc>
        <w:tc>
          <w:tcPr>
            <w:tcW w:w="2551" w:type="dxa"/>
            <w:tcBorders>
              <w:top w:val="single" w:sz="4" w:space="0" w:color="auto"/>
              <w:left w:val="nil"/>
              <w:bottom w:val="single" w:sz="4" w:space="0" w:color="auto"/>
              <w:right w:val="single" w:sz="4" w:space="0" w:color="auto"/>
            </w:tcBorders>
            <w:shd w:val="clear" w:color="000000" w:fill="FFFFFF"/>
            <w:hideMark/>
            <w:tcPrChange w:id="381" w:author="Author">
              <w:tcPr>
                <w:tcW w:w="2551" w:type="dxa"/>
                <w:tcBorders>
                  <w:top w:val="single" w:sz="4" w:space="0" w:color="auto"/>
                  <w:left w:val="nil"/>
                  <w:bottom w:val="single" w:sz="4" w:space="0" w:color="auto"/>
                  <w:right w:val="single" w:sz="4" w:space="0" w:color="auto"/>
                </w:tcBorders>
                <w:shd w:val="clear" w:color="000000" w:fill="FFFFFF"/>
                <w:hideMark/>
              </w:tcPr>
            </w:tcPrChange>
          </w:tcPr>
          <w:p w14:paraId="3F495B60" w14:textId="77777777" w:rsidR="005C2E2E" w:rsidRPr="005A6F5F" w:rsidRDefault="005C2E2E" w:rsidP="005C2E2E">
            <w:pPr>
              <w:spacing w:after="0" w:line="240" w:lineRule="auto"/>
              <w:rPr>
                <w:rFonts w:ascii="Times New Roman" w:hAnsi="Times New Roman" w:cs="Times New Roman"/>
                <w:bCs/>
                <w:sz w:val="20"/>
                <w:szCs w:val="20"/>
              </w:rPr>
            </w:pPr>
            <w:r w:rsidRPr="005A6F5F">
              <w:rPr>
                <w:rFonts w:ascii="Times New Roman" w:hAnsi="Times New Roman" w:cs="Times New Roman"/>
                <w:bCs/>
                <w:sz w:val="20"/>
                <w:szCs w:val="20"/>
              </w:rPr>
              <w:t xml:space="preserve">Amount of the transitional on Technical Provisions - </w:t>
            </w:r>
          </w:p>
          <w:p w14:paraId="7C434365" w14:textId="77777777" w:rsidR="005C2E2E" w:rsidRPr="005A6F5F" w:rsidRDefault="005C2E2E" w:rsidP="0043073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Best Estimate</w:t>
            </w:r>
          </w:p>
        </w:tc>
        <w:tc>
          <w:tcPr>
            <w:tcW w:w="4394" w:type="dxa"/>
            <w:tcBorders>
              <w:top w:val="single" w:sz="4" w:space="0" w:color="auto"/>
              <w:left w:val="nil"/>
              <w:bottom w:val="single" w:sz="4" w:space="0" w:color="auto"/>
              <w:right w:val="single" w:sz="4" w:space="0" w:color="auto"/>
            </w:tcBorders>
            <w:shd w:val="clear" w:color="000000" w:fill="FFFFFF"/>
            <w:hideMark/>
            <w:tcPrChange w:id="382" w:author="Author">
              <w:tcPr>
                <w:tcW w:w="4678" w:type="dxa"/>
                <w:tcBorders>
                  <w:top w:val="single" w:sz="4" w:space="0" w:color="auto"/>
                  <w:left w:val="nil"/>
                  <w:bottom w:val="single" w:sz="4" w:space="0" w:color="auto"/>
                  <w:right w:val="single" w:sz="4" w:space="0" w:color="auto"/>
                </w:tcBorders>
                <w:shd w:val="clear" w:color="000000" w:fill="FFFFFF"/>
                <w:hideMark/>
              </w:tcPr>
            </w:tcPrChange>
          </w:tcPr>
          <w:p w14:paraId="5C70EEC5" w14:textId="77777777" w:rsidR="005C2E2E" w:rsidRDefault="005C2E2E">
            <w:pPr>
              <w:spacing w:after="0" w:line="240" w:lineRule="auto"/>
              <w:rPr>
                <w:ins w:id="383" w:author="Author"/>
                <w:rFonts w:ascii="Times New Roman" w:hAnsi="Times New Roman" w:cs="Times New Roman"/>
                <w:sz w:val="20"/>
                <w:szCs w:val="20"/>
              </w:rPr>
            </w:pPr>
            <w:r w:rsidRPr="005A6F5F">
              <w:rPr>
                <w:rFonts w:ascii="Times New Roman" w:hAnsi="Times New Roman" w:cs="Times New Roman"/>
                <w:sz w:val="20"/>
                <w:szCs w:val="20"/>
              </w:rPr>
              <w:t>Amount of the transitional on Technical Provisions allocated to the best estimate, per each LoB</w:t>
            </w:r>
            <w:r w:rsidR="006D0D03">
              <w:rPr>
                <w:rFonts w:ascii="Times New Roman" w:hAnsi="Times New Roman" w:cs="Times New Roman"/>
                <w:sz w:val="20"/>
                <w:szCs w:val="20"/>
              </w:rPr>
              <w:t>.</w:t>
            </w:r>
          </w:p>
          <w:p w14:paraId="7384D45B" w14:textId="77777777" w:rsidR="008F0CDE" w:rsidRPr="00242D5D" w:rsidRDefault="008F0CDE" w:rsidP="008F0CDE">
            <w:pPr>
              <w:spacing w:after="0" w:line="240" w:lineRule="auto"/>
              <w:rPr>
                <w:ins w:id="384" w:author="Author"/>
                <w:rFonts w:ascii="Times New Roman" w:hAnsi="Times New Roman" w:cs="Times New Roman"/>
                <w:sz w:val="20"/>
                <w:lang w:val="en-US"/>
              </w:rPr>
            </w:pPr>
          </w:p>
          <w:p w14:paraId="3B7D6B82" w14:textId="49D38A43" w:rsidR="008F0CDE" w:rsidRPr="005A6F5F" w:rsidRDefault="008F0CDE" w:rsidP="008F0CDE">
            <w:pPr>
              <w:spacing w:after="0" w:line="240" w:lineRule="auto"/>
              <w:rPr>
                <w:rFonts w:ascii="Times New Roman" w:hAnsi="Times New Roman" w:cs="Times New Roman"/>
                <w:sz w:val="20"/>
                <w:szCs w:val="20"/>
              </w:rPr>
            </w:pPr>
            <w:ins w:id="385" w:author="Author">
              <w:r w:rsidRPr="00242D5D">
                <w:rPr>
                  <w:rFonts w:ascii="Times New Roman" w:hAnsi="Times New Roman" w:cs="Times New Roman"/>
                  <w:sz w:val="20"/>
                  <w:lang w:val="en-US"/>
                </w:rPr>
                <w:t>This value shall be reported as a negative value.</w:t>
              </w:r>
            </w:ins>
          </w:p>
        </w:tc>
      </w:tr>
      <w:tr w:rsidR="00AC154D" w:rsidRPr="005A6F5F" w14:paraId="36ED24DC" w14:textId="77777777" w:rsidTr="0048321E">
        <w:trPr>
          <w:trHeight w:val="828"/>
          <w:trPrChange w:id="386" w:author="Author">
            <w:trPr>
              <w:trHeight w:val="828"/>
            </w:trPr>
          </w:trPrChange>
        </w:trPr>
        <w:tc>
          <w:tcPr>
            <w:tcW w:w="1985" w:type="dxa"/>
            <w:tcBorders>
              <w:top w:val="single" w:sz="4" w:space="0" w:color="auto"/>
              <w:left w:val="single" w:sz="4" w:space="0" w:color="auto"/>
              <w:bottom w:val="single" w:sz="4" w:space="0" w:color="auto"/>
              <w:right w:val="single" w:sz="4" w:space="0" w:color="auto"/>
            </w:tcBorders>
            <w:shd w:val="clear" w:color="000000" w:fill="FFFFFF"/>
            <w:hideMark/>
            <w:tcPrChange w:id="387" w:author="Author">
              <w:tcPr>
                <w:tcW w:w="1985" w:type="dxa"/>
                <w:tcBorders>
                  <w:top w:val="single" w:sz="4" w:space="0" w:color="auto"/>
                  <w:left w:val="single" w:sz="4" w:space="0" w:color="auto"/>
                  <w:bottom w:val="single" w:sz="4" w:space="0" w:color="auto"/>
                  <w:right w:val="single" w:sz="4" w:space="0" w:color="auto"/>
                </w:tcBorders>
                <w:shd w:val="clear" w:color="000000" w:fill="FFFFFF"/>
                <w:hideMark/>
              </w:tcPr>
            </w:tcPrChange>
          </w:tcPr>
          <w:p w14:paraId="6465C789" w14:textId="77777777" w:rsidR="00AC154D" w:rsidRPr="005A6F5F" w:rsidRDefault="00AC154D" w:rsidP="0043073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C0180/R0300</w:t>
            </w:r>
          </w:p>
        </w:tc>
        <w:tc>
          <w:tcPr>
            <w:tcW w:w="2551" w:type="dxa"/>
            <w:tcBorders>
              <w:top w:val="single" w:sz="4" w:space="0" w:color="auto"/>
              <w:left w:val="nil"/>
              <w:bottom w:val="single" w:sz="4" w:space="0" w:color="auto"/>
              <w:right w:val="single" w:sz="4" w:space="0" w:color="auto"/>
            </w:tcBorders>
            <w:shd w:val="clear" w:color="000000" w:fill="FFFFFF"/>
            <w:hideMark/>
            <w:tcPrChange w:id="388" w:author="Author">
              <w:tcPr>
                <w:tcW w:w="2551" w:type="dxa"/>
                <w:tcBorders>
                  <w:top w:val="single" w:sz="4" w:space="0" w:color="auto"/>
                  <w:left w:val="nil"/>
                  <w:bottom w:val="single" w:sz="4" w:space="0" w:color="auto"/>
                  <w:right w:val="single" w:sz="4" w:space="0" w:color="auto"/>
                </w:tcBorders>
                <w:shd w:val="clear" w:color="000000" w:fill="FFFFFF"/>
                <w:hideMark/>
              </w:tcPr>
            </w:tcPrChange>
          </w:tcPr>
          <w:p w14:paraId="2FA4C809" w14:textId="77777777" w:rsidR="00AC154D" w:rsidRPr="005A6F5F" w:rsidRDefault="00AC154D" w:rsidP="00430738">
            <w:pPr>
              <w:spacing w:after="0" w:line="240" w:lineRule="auto"/>
              <w:rPr>
                <w:rFonts w:ascii="Times New Roman" w:hAnsi="Times New Roman" w:cs="Times New Roman"/>
                <w:bCs/>
                <w:sz w:val="20"/>
                <w:szCs w:val="20"/>
              </w:rPr>
            </w:pPr>
            <w:r w:rsidRPr="005A6F5F">
              <w:rPr>
                <w:rFonts w:ascii="Times New Roman" w:hAnsi="Times New Roman" w:cs="Times New Roman"/>
                <w:bCs/>
                <w:sz w:val="20"/>
                <w:szCs w:val="20"/>
              </w:rPr>
              <w:t xml:space="preserve">Amount of the transitional on Technical Provisions - </w:t>
            </w:r>
          </w:p>
          <w:p w14:paraId="5F9ABF02" w14:textId="77777777" w:rsidR="00AC154D" w:rsidRPr="005A6F5F" w:rsidRDefault="00AC154D" w:rsidP="0043073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Best Estimate</w:t>
            </w:r>
          </w:p>
        </w:tc>
        <w:tc>
          <w:tcPr>
            <w:tcW w:w="4394" w:type="dxa"/>
            <w:tcBorders>
              <w:top w:val="single" w:sz="4" w:space="0" w:color="auto"/>
              <w:left w:val="nil"/>
              <w:bottom w:val="single" w:sz="4" w:space="0" w:color="auto"/>
              <w:right w:val="single" w:sz="4" w:space="0" w:color="auto"/>
            </w:tcBorders>
            <w:shd w:val="clear" w:color="000000" w:fill="FFFFFF"/>
            <w:hideMark/>
            <w:tcPrChange w:id="389" w:author="Author">
              <w:tcPr>
                <w:tcW w:w="4678" w:type="dxa"/>
                <w:tcBorders>
                  <w:top w:val="single" w:sz="4" w:space="0" w:color="auto"/>
                  <w:left w:val="nil"/>
                  <w:bottom w:val="single" w:sz="4" w:space="0" w:color="auto"/>
                  <w:right w:val="single" w:sz="4" w:space="0" w:color="auto"/>
                </w:tcBorders>
                <w:shd w:val="clear" w:color="000000" w:fill="FFFFFF"/>
                <w:hideMark/>
              </w:tcPr>
            </w:tcPrChange>
          </w:tcPr>
          <w:p w14:paraId="536C190F" w14:textId="77777777" w:rsidR="00AC154D" w:rsidRDefault="00AC154D">
            <w:pPr>
              <w:spacing w:after="0" w:line="240" w:lineRule="auto"/>
              <w:rPr>
                <w:ins w:id="390" w:author="Author"/>
                <w:rFonts w:ascii="Times New Roman" w:hAnsi="Times New Roman" w:cs="Times New Roman"/>
                <w:sz w:val="20"/>
                <w:szCs w:val="20"/>
              </w:rPr>
            </w:pPr>
            <w:r w:rsidRPr="005A6F5F">
              <w:rPr>
                <w:rFonts w:ascii="Times New Roman" w:hAnsi="Times New Roman" w:cs="Times New Roman"/>
                <w:sz w:val="20"/>
                <w:szCs w:val="20"/>
              </w:rPr>
              <w:t>Total amount, for all lines of business, of the transitional on Technical Provisions allocated to the best estimate, per each LoB</w:t>
            </w:r>
            <w:r w:rsidR="006D0D03">
              <w:rPr>
                <w:rFonts w:ascii="Times New Roman" w:hAnsi="Times New Roman" w:cs="Times New Roman"/>
                <w:sz w:val="20"/>
                <w:szCs w:val="20"/>
              </w:rPr>
              <w:t>.</w:t>
            </w:r>
          </w:p>
          <w:p w14:paraId="750A43CA" w14:textId="77777777" w:rsidR="008F0CDE" w:rsidRPr="00242D5D" w:rsidRDefault="008F0CDE" w:rsidP="008F0CDE">
            <w:pPr>
              <w:spacing w:after="0" w:line="240" w:lineRule="auto"/>
              <w:rPr>
                <w:ins w:id="391" w:author="Author"/>
                <w:rFonts w:ascii="Times New Roman" w:hAnsi="Times New Roman" w:cs="Times New Roman"/>
                <w:sz w:val="20"/>
                <w:lang w:val="en-US"/>
              </w:rPr>
            </w:pPr>
          </w:p>
          <w:p w14:paraId="4E9EA357" w14:textId="25D79971" w:rsidR="008F0CDE" w:rsidRPr="005A6F5F" w:rsidRDefault="008F0CDE" w:rsidP="008F0CDE">
            <w:pPr>
              <w:spacing w:after="0" w:line="240" w:lineRule="auto"/>
              <w:rPr>
                <w:rFonts w:ascii="Times New Roman" w:hAnsi="Times New Roman" w:cs="Times New Roman"/>
                <w:sz w:val="20"/>
                <w:szCs w:val="20"/>
              </w:rPr>
            </w:pPr>
            <w:ins w:id="392" w:author="Author">
              <w:r w:rsidRPr="00242D5D">
                <w:rPr>
                  <w:rFonts w:ascii="Times New Roman" w:hAnsi="Times New Roman" w:cs="Times New Roman"/>
                  <w:sz w:val="20"/>
                  <w:lang w:val="en-US"/>
                </w:rPr>
                <w:t>This value shall be reported as a negative value.</w:t>
              </w:r>
            </w:ins>
          </w:p>
        </w:tc>
      </w:tr>
      <w:tr w:rsidR="005C2E2E" w:rsidRPr="005A6F5F" w14:paraId="114B7C8B" w14:textId="77777777" w:rsidTr="0048321E">
        <w:trPr>
          <w:trHeight w:val="982"/>
          <w:trPrChange w:id="393" w:author="Author">
            <w:trPr>
              <w:trHeight w:val="982"/>
            </w:trPr>
          </w:trPrChange>
        </w:trPr>
        <w:tc>
          <w:tcPr>
            <w:tcW w:w="1985" w:type="dxa"/>
            <w:tcBorders>
              <w:top w:val="single" w:sz="4" w:space="0" w:color="auto"/>
              <w:left w:val="single" w:sz="4" w:space="0" w:color="auto"/>
              <w:bottom w:val="single" w:sz="4" w:space="0" w:color="auto"/>
              <w:right w:val="single" w:sz="4" w:space="0" w:color="auto"/>
            </w:tcBorders>
            <w:shd w:val="clear" w:color="000000" w:fill="FFFFFF"/>
            <w:hideMark/>
            <w:tcPrChange w:id="394" w:author="Author">
              <w:tcPr>
                <w:tcW w:w="1985" w:type="dxa"/>
                <w:tcBorders>
                  <w:top w:val="single" w:sz="4" w:space="0" w:color="auto"/>
                  <w:left w:val="single" w:sz="4" w:space="0" w:color="auto"/>
                  <w:bottom w:val="single" w:sz="4" w:space="0" w:color="auto"/>
                  <w:right w:val="single" w:sz="4" w:space="0" w:color="auto"/>
                </w:tcBorders>
                <w:shd w:val="clear" w:color="000000" w:fill="FFFFFF"/>
                <w:hideMark/>
              </w:tcPr>
            </w:tcPrChange>
          </w:tcPr>
          <w:p w14:paraId="42ABE71C" w14:textId="77777777" w:rsidR="005C2E2E" w:rsidRPr="005A6F5F" w:rsidRDefault="005C2E2E" w:rsidP="00444FE1">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C0020 to C0170/R0310</w:t>
            </w:r>
          </w:p>
        </w:tc>
        <w:tc>
          <w:tcPr>
            <w:tcW w:w="2551" w:type="dxa"/>
            <w:tcBorders>
              <w:top w:val="single" w:sz="4" w:space="0" w:color="auto"/>
              <w:left w:val="nil"/>
              <w:bottom w:val="single" w:sz="4" w:space="0" w:color="auto"/>
              <w:right w:val="single" w:sz="4" w:space="0" w:color="auto"/>
            </w:tcBorders>
            <w:shd w:val="clear" w:color="000000" w:fill="FFFFFF"/>
            <w:hideMark/>
            <w:tcPrChange w:id="395" w:author="Author">
              <w:tcPr>
                <w:tcW w:w="2551" w:type="dxa"/>
                <w:tcBorders>
                  <w:top w:val="single" w:sz="4" w:space="0" w:color="auto"/>
                  <w:left w:val="nil"/>
                  <w:bottom w:val="single" w:sz="4" w:space="0" w:color="auto"/>
                  <w:right w:val="single" w:sz="4" w:space="0" w:color="auto"/>
                </w:tcBorders>
                <w:shd w:val="clear" w:color="000000" w:fill="FFFFFF"/>
                <w:hideMark/>
              </w:tcPr>
            </w:tcPrChange>
          </w:tcPr>
          <w:p w14:paraId="57CDF92F" w14:textId="77777777" w:rsidR="005C2E2E" w:rsidRPr="005A6F5F" w:rsidRDefault="005C2E2E" w:rsidP="005C2E2E">
            <w:pPr>
              <w:spacing w:after="0" w:line="240" w:lineRule="auto"/>
              <w:rPr>
                <w:rFonts w:ascii="Times New Roman" w:hAnsi="Times New Roman" w:cs="Times New Roman"/>
                <w:bCs/>
                <w:sz w:val="20"/>
                <w:szCs w:val="20"/>
              </w:rPr>
            </w:pPr>
            <w:r w:rsidRPr="005A6F5F">
              <w:rPr>
                <w:rFonts w:ascii="Times New Roman" w:hAnsi="Times New Roman" w:cs="Times New Roman"/>
                <w:bCs/>
                <w:sz w:val="20"/>
                <w:szCs w:val="20"/>
              </w:rPr>
              <w:t xml:space="preserve">Amount of the transitional on Technical Provisions - </w:t>
            </w:r>
          </w:p>
          <w:p w14:paraId="13DD5C04" w14:textId="77777777" w:rsidR="005C2E2E" w:rsidRPr="005A6F5F" w:rsidRDefault="005C2E2E" w:rsidP="0043073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Risk Margin</w:t>
            </w:r>
          </w:p>
        </w:tc>
        <w:tc>
          <w:tcPr>
            <w:tcW w:w="4394" w:type="dxa"/>
            <w:tcBorders>
              <w:top w:val="single" w:sz="4" w:space="0" w:color="auto"/>
              <w:left w:val="nil"/>
              <w:bottom w:val="single" w:sz="4" w:space="0" w:color="auto"/>
              <w:right w:val="single" w:sz="4" w:space="0" w:color="auto"/>
            </w:tcBorders>
            <w:shd w:val="clear" w:color="000000" w:fill="FFFFFF"/>
            <w:hideMark/>
            <w:tcPrChange w:id="396" w:author="Author">
              <w:tcPr>
                <w:tcW w:w="4678" w:type="dxa"/>
                <w:tcBorders>
                  <w:top w:val="single" w:sz="4" w:space="0" w:color="auto"/>
                  <w:left w:val="nil"/>
                  <w:bottom w:val="single" w:sz="4" w:space="0" w:color="auto"/>
                  <w:right w:val="single" w:sz="4" w:space="0" w:color="auto"/>
                </w:tcBorders>
                <w:shd w:val="clear" w:color="000000" w:fill="FFFFFF"/>
                <w:hideMark/>
              </w:tcPr>
            </w:tcPrChange>
          </w:tcPr>
          <w:p w14:paraId="5B263DAB" w14:textId="77777777" w:rsidR="005C2E2E" w:rsidRDefault="005C2E2E">
            <w:pPr>
              <w:spacing w:after="0" w:line="240" w:lineRule="auto"/>
              <w:rPr>
                <w:ins w:id="397" w:author="Author"/>
                <w:rFonts w:ascii="Times New Roman" w:hAnsi="Times New Roman" w:cs="Times New Roman"/>
                <w:sz w:val="20"/>
                <w:szCs w:val="20"/>
              </w:rPr>
            </w:pPr>
            <w:r w:rsidRPr="005A6F5F">
              <w:rPr>
                <w:rFonts w:ascii="Times New Roman" w:hAnsi="Times New Roman" w:cs="Times New Roman"/>
                <w:sz w:val="20"/>
                <w:szCs w:val="20"/>
              </w:rPr>
              <w:t>Amount of the transitional on Technical Provisions allocated to the risk margin, per each LoB</w:t>
            </w:r>
            <w:r w:rsidR="006D0D03">
              <w:rPr>
                <w:rFonts w:ascii="Times New Roman" w:hAnsi="Times New Roman" w:cs="Times New Roman"/>
                <w:sz w:val="20"/>
                <w:szCs w:val="20"/>
              </w:rPr>
              <w:t>.</w:t>
            </w:r>
          </w:p>
          <w:p w14:paraId="6518BD1C" w14:textId="77777777" w:rsidR="008F0CDE" w:rsidRPr="00242D5D" w:rsidRDefault="008F0CDE" w:rsidP="008F0CDE">
            <w:pPr>
              <w:spacing w:after="0" w:line="240" w:lineRule="auto"/>
              <w:rPr>
                <w:ins w:id="398" w:author="Author"/>
                <w:rFonts w:ascii="Times New Roman" w:hAnsi="Times New Roman" w:cs="Times New Roman"/>
                <w:sz w:val="20"/>
                <w:lang w:val="en-US"/>
              </w:rPr>
            </w:pPr>
          </w:p>
          <w:p w14:paraId="2E1FB40F" w14:textId="011BBBE9" w:rsidR="008F0CDE" w:rsidRPr="005A6F5F" w:rsidRDefault="008F0CDE" w:rsidP="008F0CDE">
            <w:pPr>
              <w:spacing w:after="0" w:line="240" w:lineRule="auto"/>
              <w:rPr>
                <w:rFonts w:ascii="Times New Roman" w:hAnsi="Times New Roman" w:cs="Times New Roman"/>
                <w:sz w:val="20"/>
                <w:szCs w:val="20"/>
              </w:rPr>
            </w:pPr>
            <w:ins w:id="399" w:author="Author">
              <w:r w:rsidRPr="00242D5D">
                <w:rPr>
                  <w:rFonts w:ascii="Times New Roman" w:hAnsi="Times New Roman" w:cs="Times New Roman"/>
                  <w:sz w:val="20"/>
                  <w:lang w:val="en-US"/>
                </w:rPr>
                <w:t>This value shall be reported as a negative value.</w:t>
              </w:r>
            </w:ins>
          </w:p>
        </w:tc>
      </w:tr>
      <w:tr w:rsidR="00AC154D" w:rsidRPr="005A6F5F" w14:paraId="6E8EAD72" w14:textId="77777777" w:rsidTr="0048321E">
        <w:trPr>
          <w:trHeight w:val="840"/>
          <w:trPrChange w:id="400" w:author="Author">
            <w:trPr>
              <w:trHeight w:val="840"/>
            </w:trPr>
          </w:trPrChange>
        </w:trPr>
        <w:tc>
          <w:tcPr>
            <w:tcW w:w="1985" w:type="dxa"/>
            <w:tcBorders>
              <w:top w:val="single" w:sz="4" w:space="0" w:color="auto"/>
              <w:left w:val="single" w:sz="4" w:space="0" w:color="auto"/>
              <w:bottom w:val="single" w:sz="4" w:space="0" w:color="auto"/>
              <w:right w:val="single" w:sz="4" w:space="0" w:color="auto"/>
            </w:tcBorders>
            <w:shd w:val="clear" w:color="000000" w:fill="FFFFFF"/>
            <w:hideMark/>
            <w:tcPrChange w:id="401" w:author="Author">
              <w:tcPr>
                <w:tcW w:w="1985" w:type="dxa"/>
                <w:tcBorders>
                  <w:top w:val="single" w:sz="4" w:space="0" w:color="auto"/>
                  <w:left w:val="single" w:sz="4" w:space="0" w:color="auto"/>
                  <w:bottom w:val="single" w:sz="4" w:space="0" w:color="auto"/>
                  <w:right w:val="single" w:sz="4" w:space="0" w:color="auto"/>
                </w:tcBorders>
                <w:shd w:val="clear" w:color="000000" w:fill="FFFFFF"/>
                <w:hideMark/>
              </w:tcPr>
            </w:tcPrChange>
          </w:tcPr>
          <w:p w14:paraId="17F592DA" w14:textId="77777777" w:rsidR="00AC154D" w:rsidRPr="005A6F5F" w:rsidRDefault="00AC154D" w:rsidP="00444FE1">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C0180/R0310</w:t>
            </w:r>
          </w:p>
        </w:tc>
        <w:tc>
          <w:tcPr>
            <w:tcW w:w="2551" w:type="dxa"/>
            <w:tcBorders>
              <w:top w:val="single" w:sz="4" w:space="0" w:color="auto"/>
              <w:left w:val="nil"/>
              <w:bottom w:val="single" w:sz="4" w:space="0" w:color="auto"/>
              <w:right w:val="single" w:sz="4" w:space="0" w:color="auto"/>
            </w:tcBorders>
            <w:shd w:val="clear" w:color="000000" w:fill="FFFFFF"/>
            <w:hideMark/>
            <w:tcPrChange w:id="402" w:author="Author">
              <w:tcPr>
                <w:tcW w:w="2551" w:type="dxa"/>
                <w:tcBorders>
                  <w:top w:val="single" w:sz="4" w:space="0" w:color="auto"/>
                  <w:left w:val="nil"/>
                  <w:bottom w:val="single" w:sz="4" w:space="0" w:color="auto"/>
                  <w:right w:val="single" w:sz="4" w:space="0" w:color="auto"/>
                </w:tcBorders>
                <w:shd w:val="clear" w:color="000000" w:fill="FFFFFF"/>
                <w:hideMark/>
              </w:tcPr>
            </w:tcPrChange>
          </w:tcPr>
          <w:p w14:paraId="430F6B12" w14:textId="77777777" w:rsidR="00AC154D" w:rsidRPr="005A6F5F" w:rsidRDefault="00AC154D" w:rsidP="00430738">
            <w:pPr>
              <w:spacing w:after="0" w:line="240" w:lineRule="auto"/>
              <w:rPr>
                <w:rFonts w:ascii="Times New Roman" w:hAnsi="Times New Roman" w:cs="Times New Roman"/>
                <w:bCs/>
                <w:sz w:val="20"/>
                <w:szCs w:val="20"/>
              </w:rPr>
            </w:pPr>
            <w:r w:rsidRPr="005A6F5F">
              <w:rPr>
                <w:rFonts w:ascii="Times New Roman" w:hAnsi="Times New Roman" w:cs="Times New Roman"/>
                <w:bCs/>
                <w:sz w:val="20"/>
                <w:szCs w:val="20"/>
              </w:rPr>
              <w:t xml:space="preserve">Amount of the transitional on Technical Provisions - </w:t>
            </w:r>
          </w:p>
          <w:p w14:paraId="418B5C05" w14:textId="77777777" w:rsidR="00AC154D" w:rsidRPr="005A6F5F" w:rsidRDefault="00AC154D" w:rsidP="0043073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Risk Margin</w:t>
            </w:r>
          </w:p>
        </w:tc>
        <w:tc>
          <w:tcPr>
            <w:tcW w:w="4394" w:type="dxa"/>
            <w:tcBorders>
              <w:top w:val="single" w:sz="4" w:space="0" w:color="auto"/>
              <w:left w:val="nil"/>
              <w:bottom w:val="single" w:sz="4" w:space="0" w:color="auto"/>
              <w:right w:val="single" w:sz="4" w:space="0" w:color="auto"/>
            </w:tcBorders>
            <w:shd w:val="clear" w:color="000000" w:fill="FFFFFF"/>
            <w:hideMark/>
            <w:tcPrChange w:id="403" w:author="Author">
              <w:tcPr>
                <w:tcW w:w="4678" w:type="dxa"/>
                <w:tcBorders>
                  <w:top w:val="single" w:sz="4" w:space="0" w:color="auto"/>
                  <w:left w:val="nil"/>
                  <w:bottom w:val="single" w:sz="4" w:space="0" w:color="auto"/>
                  <w:right w:val="single" w:sz="4" w:space="0" w:color="auto"/>
                </w:tcBorders>
                <w:shd w:val="clear" w:color="000000" w:fill="FFFFFF"/>
                <w:hideMark/>
              </w:tcPr>
            </w:tcPrChange>
          </w:tcPr>
          <w:p w14:paraId="200479DE" w14:textId="77777777" w:rsidR="00AC154D" w:rsidRDefault="00AC154D">
            <w:pPr>
              <w:spacing w:after="0" w:line="240" w:lineRule="auto"/>
              <w:rPr>
                <w:ins w:id="404" w:author="Author"/>
                <w:rFonts w:ascii="Times New Roman" w:hAnsi="Times New Roman" w:cs="Times New Roman"/>
                <w:sz w:val="20"/>
                <w:szCs w:val="20"/>
              </w:rPr>
            </w:pPr>
            <w:r w:rsidRPr="005A6F5F">
              <w:rPr>
                <w:rFonts w:ascii="Times New Roman" w:hAnsi="Times New Roman" w:cs="Times New Roman"/>
                <w:sz w:val="20"/>
                <w:szCs w:val="20"/>
              </w:rPr>
              <w:t>Total amount, for all lines of business, of the transitional on Technical Provisions allocated to the risk margin, per each LoB</w:t>
            </w:r>
            <w:r w:rsidR="006D0D03">
              <w:rPr>
                <w:rFonts w:ascii="Times New Roman" w:hAnsi="Times New Roman" w:cs="Times New Roman"/>
                <w:sz w:val="20"/>
                <w:szCs w:val="20"/>
              </w:rPr>
              <w:t>.</w:t>
            </w:r>
          </w:p>
          <w:p w14:paraId="66C3F12B" w14:textId="77777777" w:rsidR="008F0CDE" w:rsidRPr="00242D5D" w:rsidRDefault="008F0CDE" w:rsidP="008F0CDE">
            <w:pPr>
              <w:spacing w:after="0" w:line="240" w:lineRule="auto"/>
              <w:rPr>
                <w:ins w:id="405" w:author="Author"/>
                <w:rFonts w:ascii="Times New Roman" w:hAnsi="Times New Roman" w:cs="Times New Roman"/>
                <w:sz w:val="20"/>
                <w:lang w:val="en-US"/>
              </w:rPr>
            </w:pPr>
          </w:p>
          <w:p w14:paraId="1A55F46D" w14:textId="0607FAD2" w:rsidR="008F0CDE" w:rsidRPr="005A6F5F" w:rsidRDefault="008F0CDE" w:rsidP="008F0CDE">
            <w:pPr>
              <w:spacing w:after="0" w:line="240" w:lineRule="auto"/>
              <w:rPr>
                <w:rFonts w:ascii="Times New Roman" w:hAnsi="Times New Roman" w:cs="Times New Roman"/>
                <w:sz w:val="20"/>
                <w:szCs w:val="20"/>
              </w:rPr>
            </w:pPr>
            <w:ins w:id="406" w:author="Author">
              <w:r w:rsidRPr="00242D5D">
                <w:rPr>
                  <w:rFonts w:ascii="Times New Roman" w:hAnsi="Times New Roman" w:cs="Times New Roman"/>
                  <w:sz w:val="20"/>
                  <w:lang w:val="en-US"/>
                </w:rPr>
                <w:t>This value shall be reported as a negative value.</w:t>
              </w:r>
            </w:ins>
          </w:p>
        </w:tc>
      </w:tr>
    </w:tbl>
    <w:tbl>
      <w:tblPr>
        <w:tblStyle w:val="TableGrid"/>
        <w:tblW w:w="8964" w:type="dxa"/>
        <w:tblInd w:w="216" w:type="dxa"/>
        <w:tblLayout w:type="fixed"/>
        <w:tblLook w:val="04A0" w:firstRow="1" w:lastRow="0" w:firstColumn="1" w:lastColumn="0" w:noHBand="0" w:noVBand="1"/>
        <w:tblPrChange w:id="407" w:author="Author">
          <w:tblPr>
            <w:tblStyle w:val="TableGrid"/>
            <w:tblW w:w="9248" w:type="dxa"/>
            <w:tblInd w:w="216" w:type="dxa"/>
            <w:tblLayout w:type="fixed"/>
            <w:tblLook w:val="04A0" w:firstRow="1" w:lastRow="0" w:firstColumn="1" w:lastColumn="0" w:noHBand="0" w:noVBand="1"/>
          </w:tblPr>
        </w:tblPrChange>
      </w:tblPr>
      <w:tblGrid>
        <w:gridCol w:w="2019"/>
        <w:gridCol w:w="2551"/>
        <w:gridCol w:w="4394"/>
        <w:tblGridChange w:id="408">
          <w:tblGrid>
            <w:gridCol w:w="2019"/>
            <w:gridCol w:w="2551"/>
            <w:gridCol w:w="4678"/>
          </w:tblGrid>
        </w:tblGridChange>
      </w:tblGrid>
      <w:tr w:rsidR="00C67408" w:rsidRPr="005A6F5F" w14:paraId="212E8952" w14:textId="77777777" w:rsidTr="0048321E">
        <w:trPr>
          <w:trHeight w:val="349"/>
          <w:trPrChange w:id="409" w:author="Author">
            <w:trPr>
              <w:trHeight w:val="349"/>
            </w:trPr>
          </w:trPrChange>
        </w:trPr>
        <w:tc>
          <w:tcPr>
            <w:tcW w:w="8964" w:type="dxa"/>
            <w:gridSpan w:val="3"/>
            <w:tcBorders>
              <w:top w:val="nil"/>
              <w:left w:val="nil"/>
              <w:bottom w:val="nil"/>
              <w:right w:val="nil"/>
            </w:tcBorders>
            <w:hideMark/>
            <w:tcPrChange w:id="410" w:author="Author">
              <w:tcPr>
                <w:tcW w:w="9248" w:type="dxa"/>
                <w:gridSpan w:val="3"/>
                <w:tcBorders>
                  <w:top w:val="nil"/>
                  <w:left w:val="nil"/>
                  <w:bottom w:val="nil"/>
                  <w:right w:val="nil"/>
                </w:tcBorders>
                <w:hideMark/>
              </w:tcPr>
            </w:tcPrChange>
          </w:tcPr>
          <w:p w14:paraId="72A0E2ED" w14:textId="77777777" w:rsidR="00C67408" w:rsidRPr="005A6F5F" w:rsidRDefault="00C67408">
            <w:pPr>
              <w:rPr>
                <w:rFonts w:ascii="Times New Roman" w:hAnsi="Times New Roman" w:cs="Times New Roman"/>
                <w:b/>
                <w:bCs/>
                <w:i/>
                <w:iCs/>
                <w:sz w:val="20"/>
                <w:szCs w:val="20"/>
              </w:rPr>
            </w:pPr>
            <w:r w:rsidRPr="005A6F5F">
              <w:rPr>
                <w:rFonts w:ascii="Times New Roman" w:hAnsi="Times New Roman" w:cs="Times New Roman"/>
                <w:b/>
                <w:bCs/>
                <w:sz w:val="20"/>
                <w:szCs w:val="20"/>
              </w:rPr>
              <w:t> </w:t>
            </w:r>
            <w:r w:rsidRPr="005A6F5F">
              <w:rPr>
                <w:rFonts w:ascii="Times New Roman" w:hAnsi="Times New Roman" w:cs="Times New Roman"/>
                <w:b/>
                <w:bCs/>
                <w:i/>
                <w:iCs/>
                <w:sz w:val="20"/>
                <w:szCs w:val="20"/>
              </w:rPr>
              <w:t>Technical provisions - Total</w:t>
            </w:r>
          </w:p>
        </w:tc>
      </w:tr>
      <w:tr w:rsidR="00004BFB" w:rsidRPr="005A6F5F" w14:paraId="1BE398F5" w14:textId="77777777" w:rsidTr="0048321E">
        <w:trPr>
          <w:trHeight w:val="914"/>
          <w:trPrChange w:id="411" w:author="Author">
            <w:trPr>
              <w:trHeight w:val="914"/>
            </w:trPr>
          </w:trPrChange>
        </w:trPr>
        <w:tc>
          <w:tcPr>
            <w:tcW w:w="2019" w:type="dxa"/>
            <w:hideMark/>
            <w:tcPrChange w:id="412" w:author="Author">
              <w:tcPr>
                <w:tcW w:w="2019" w:type="dxa"/>
                <w:hideMark/>
              </w:tcPr>
            </w:tcPrChange>
          </w:tcPr>
          <w:p w14:paraId="1156E5EF" w14:textId="72BBC21C" w:rsidR="00004BFB" w:rsidRPr="005A6F5F" w:rsidRDefault="00004BFB" w:rsidP="00C67408">
            <w:pPr>
              <w:rPr>
                <w:rFonts w:ascii="Times New Roman" w:hAnsi="Times New Roman" w:cs="Times New Roman"/>
                <w:sz w:val="20"/>
                <w:szCs w:val="20"/>
              </w:rPr>
            </w:pPr>
            <w:r w:rsidRPr="005A6F5F">
              <w:rPr>
                <w:rFonts w:ascii="Times New Roman" w:hAnsi="Times New Roman" w:cs="Times New Roman"/>
                <w:sz w:val="20"/>
                <w:szCs w:val="20"/>
              </w:rPr>
              <w:t>C0020 to C0170/R0</w:t>
            </w:r>
            <w:r w:rsidR="00FA1BFB" w:rsidRPr="005A6F5F">
              <w:rPr>
                <w:rFonts w:ascii="Times New Roman" w:hAnsi="Times New Roman" w:cs="Times New Roman"/>
                <w:sz w:val="20"/>
                <w:szCs w:val="20"/>
              </w:rPr>
              <w:t>320</w:t>
            </w:r>
          </w:p>
          <w:p w14:paraId="4DBFBED1" w14:textId="77777777" w:rsidR="00004BFB" w:rsidRPr="005A6F5F" w:rsidRDefault="00004BFB">
            <w:pPr>
              <w:rPr>
                <w:rFonts w:ascii="Times New Roman" w:hAnsi="Times New Roman" w:cs="Times New Roman"/>
                <w:sz w:val="20"/>
                <w:szCs w:val="20"/>
              </w:rPr>
            </w:pPr>
            <w:r w:rsidRPr="005A6F5F">
              <w:rPr>
                <w:rFonts w:ascii="Times New Roman" w:hAnsi="Times New Roman" w:cs="Times New Roman"/>
                <w:sz w:val="20"/>
                <w:szCs w:val="20"/>
              </w:rPr>
              <w:t>(A26-P26)</w:t>
            </w:r>
          </w:p>
        </w:tc>
        <w:tc>
          <w:tcPr>
            <w:tcW w:w="2551" w:type="dxa"/>
            <w:hideMark/>
            <w:tcPrChange w:id="413" w:author="Author">
              <w:tcPr>
                <w:tcW w:w="2551" w:type="dxa"/>
                <w:hideMark/>
              </w:tcPr>
            </w:tcPrChange>
          </w:tcPr>
          <w:p w14:paraId="50082C38" w14:textId="77777777" w:rsidR="00004BFB" w:rsidRPr="005A6F5F" w:rsidRDefault="00004BFB">
            <w:pPr>
              <w:rPr>
                <w:rFonts w:ascii="Times New Roman" w:hAnsi="Times New Roman" w:cs="Times New Roman"/>
                <w:sz w:val="20"/>
                <w:szCs w:val="20"/>
              </w:rPr>
            </w:pPr>
            <w:r w:rsidRPr="005A6F5F">
              <w:rPr>
                <w:rFonts w:ascii="Times New Roman" w:hAnsi="Times New Roman" w:cs="Times New Roman"/>
                <w:sz w:val="20"/>
                <w:szCs w:val="20"/>
              </w:rPr>
              <w:t>Technical provisions, Total - Direct and accepted reinsurance business</w:t>
            </w:r>
          </w:p>
        </w:tc>
        <w:tc>
          <w:tcPr>
            <w:tcW w:w="4394" w:type="dxa"/>
            <w:hideMark/>
            <w:tcPrChange w:id="414" w:author="Author">
              <w:tcPr>
                <w:tcW w:w="4678" w:type="dxa"/>
                <w:hideMark/>
              </w:tcPr>
            </w:tcPrChange>
          </w:tcPr>
          <w:p w14:paraId="530C8A68" w14:textId="17CAC4B5" w:rsidR="00004BFB" w:rsidRPr="005A6F5F" w:rsidRDefault="00004BFB" w:rsidP="00004BFB">
            <w:pPr>
              <w:rPr>
                <w:rFonts w:ascii="Times New Roman" w:hAnsi="Times New Roman" w:cs="Times New Roman"/>
                <w:sz w:val="20"/>
                <w:szCs w:val="20"/>
              </w:rPr>
            </w:pPr>
            <w:r w:rsidRPr="005A6F5F">
              <w:rPr>
                <w:rFonts w:ascii="Times New Roman" w:hAnsi="Times New Roman" w:cs="Times New Roman"/>
                <w:sz w:val="20"/>
                <w:szCs w:val="20"/>
              </w:rPr>
              <w:t>The total amount of gross technical provisions, for each line of business regarding direct and accepted reinsurance business</w:t>
            </w:r>
            <w:ins w:id="415" w:author="Author">
              <w:r w:rsidR="00160F53">
                <w:rPr>
                  <w:rFonts w:ascii="Times New Roman" w:hAnsi="Times New Roman" w:cs="Times New Roman"/>
                  <w:sz w:val="20"/>
                  <w:szCs w:val="20"/>
                </w:rPr>
                <w:t>,</w:t>
              </w:r>
            </w:ins>
            <w:del w:id="416" w:author="Author">
              <w:r w:rsidRPr="005A6F5F" w:rsidDel="00160F53">
                <w:rPr>
                  <w:rFonts w:ascii="Times New Roman" w:hAnsi="Times New Roman" w:cs="Times New Roman"/>
                  <w:sz w:val="20"/>
                  <w:szCs w:val="20"/>
                </w:rPr>
                <w:delText>.</w:delText>
              </w:r>
            </w:del>
            <w:ins w:id="417" w:author="Author">
              <w:r w:rsidR="00160F53">
                <w:rPr>
                  <w:rFonts w:ascii="Times New Roman" w:hAnsi="Times New Roman" w:cs="Times New Roman"/>
                  <w:sz w:val="20"/>
                  <w:szCs w:val="20"/>
                </w:rPr>
                <w:t xml:space="preserve"> </w:t>
              </w:r>
              <w:r w:rsidR="00160F53" w:rsidRPr="0048321E">
                <w:rPr>
                  <w:rFonts w:ascii="Times New Roman" w:hAnsi="Times New Roman" w:cs="Times New Roman"/>
                  <w:sz w:val="20"/>
                  <w:szCs w:val="20"/>
                  <w:rPrChange w:id="418" w:author="Author">
                    <w:rPr>
                      <w:sz w:val="20"/>
                      <w:lang w:val="en-US"/>
                    </w:rPr>
                  </w:rPrChange>
                </w:rPr>
                <w:t>including technical provisions calculated as a whole and after the transitional on technical provisions.</w:t>
              </w:r>
            </w:ins>
          </w:p>
          <w:p w14:paraId="2326A062" w14:textId="77777777" w:rsidR="00004BFB" w:rsidRPr="005A6F5F" w:rsidRDefault="00004BFB" w:rsidP="00793878">
            <w:pPr>
              <w:rPr>
                <w:rFonts w:ascii="Times New Roman" w:hAnsi="Times New Roman" w:cs="Times New Roman"/>
                <w:sz w:val="20"/>
                <w:szCs w:val="20"/>
              </w:rPr>
            </w:pPr>
          </w:p>
        </w:tc>
      </w:tr>
      <w:tr w:rsidR="00255FDA" w:rsidRPr="001C5ED3" w14:paraId="18D18FD6" w14:textId="77777777" w:rsidTr="0048321E">
        <w:trPr>
          <w:trHeight w:val="686"/>
          <w:trPrChange w:id="419" w:author="Author">
            <w:trPr>
              <w:trHeight w:val="686"/>
            </w:trPr>
          </w:trPrChange>
        </w:trPr>
        <w:tc>
          <w:tcPr>
            <w:tcW w:w="2019" w:type="dxa"/>
            <w:tcPrChange w:id="420" w:author="Author">
              <w:tcPr>
                <w:tcW w:w="2019" w:type="dxa"/>
              </w:tcPr>
            </w:tcPrChange>
          </w:tcPr>
          <w:p w14:paraId="056FC22E" w14:textId="48F6F86D" w:rsidR="00004BFB" w:rsidRPr="005A6F5F" w:rsidRDefault="00004BFB" w:rsidP="00004BFB">
            <w:pPr>
              <w:rPr>
                <w:rFonts w:ascii="Times New Roman" w:hAnsi="Times New Roman" w:cs="Times New Roman"/>
                <w:sz w:val="20"/>
                <w:szCs w:val="20"/>
              </w:rPr>
            </w:pPr>
            <w:r w:rsidRPr="005A6F5F">
              <w:rPr>
                <w:rFonts w:ascii="Times New Roman" w:hAnsi="Times New Roman" w:cs="Times New Roman"/>
                <w:sz w:val="20"/>
                <w:szCs w:val="20"/>
              </w:rPr>
              <w:t>C0180/R0</w:t>
            </w:r>
            <w:r w:rsidR="00FA1BFB" w:rsidRPr="005A6F5F">
              <w:rPr>
                <w:rFonts w:ascii="Times New Roman" w:hAnsi="Times New Roman" w:cs="Times New Roman"/>
                <w:sz w:val="20"/>
                <w:szCs w:val="20"/>
              </w:rPr>
              <w:t>32</w:t>
            </w:r>
            <w:r w:rsidRPr="005A6F5F">
              <w:rPr>
                <w:rFonts w:ascii="Times New Roman" w:hAnsi="Times New Roman" w:cs="Times New Roman"/>
                <w:sz w:val="20"/>
                <w:szCs w:val="20"/>
              </w:rPr>
              <w:t>0</w:t>
            </w:r>
          </w:p>
          <w:p w14:paraId="2B7903A7" w14:textId="77777777" w:rsidR="00255FDA" w:rsidRPr="005A6F5F" w:rsidRDefault="00004BFB">
            <w:pPr>
              <w:rPr>
                <w:rFonts w:ascii="Times New Roman" w:hAnsi="Times New Roman" w:cs="Times New Roman"/>
                <w:sz w:val="20"/>
                <w:szCs w:val="20"/>
              </w:rPr>
            </w:pPr>
            <w:r w:rsidRPr="005A6F5F">
              <w:rPr>
                <w:rFonts w:ascii="Times New Roman" w:hAnsi="Times New Roman" w:cs="Times New Roman"/>
                <w:sz w:val="20"/>
                <w:szCs w:val="20"/>
              </w:rPr>
              <w:t>(</w:t>
            </w:r>
            <w:r w:rsidR="00255FDA" w:rsidRPr="005A6F5F">
              <w:rPr>
                <w:rFonts w:ascii="Times New Roman" w:hAnsi="Times New Roman" w:cs="Times New Roman"/>
                <w:sz w:val="20"/>
                <w:szCs w:val="20"/>
              </w:rPr>
              <w:t>Q26</w:t>
            </w:r>
            <w:r w:rsidRPr="005A6F5F">
              <w:rPr>
                <w:rFonts w:ascii="Times New Roman" w:hAnsi="Times New Roman" w:cs="Times New Roman"/>
                <w:sz w:val="20"/>
                <w:szCs w:val="20"/>
              </w:rPr>
              <w:t>)</w:t>
            </w:r>
          </w:p>
        </w:tc>
        <w:tc>
          <w:tcPr>
            <w:tcW w:w="2551" w:type="dxa"/>
            <w:tcPrChange w:id="421" w:author="Author">
              <w:tcPr>
                <w:tcW w:w="2551" w:type="dxa"/>
              </w:tcPr>
            </w:tcPrChange>
          </w:tcPr>
          <w:p w14:paraId="5C8DE632" w14:textId="77777777" w:rsidR="00255FDA" w:rsidRPr="005A6F5F" w:rsidRDefault="00255FDA">
            <w:pPr>
              <w:rPr>
                <w:rFonts w:ascii="Times New Roman" w:hAnsi="Times New Roman" w:cs="Times New Roman"/>
                <w:sz w:val="20"/>
                <w:szCs w:val="20"/>
              </w:rPr>
            </w:pPr>
            <w:r w:rsidRPr="005A6F5F">
              <w:rPr>
                <w:rFonts w:ascii="Times New Roman" w:hAnsi="Times New Roman" w:cs="Times New Roman"/>
                <w:sz w:val="20"/>
                <w:szCs w:val="20"/>
              </w:rPr>
              <w:t>Total Non-Life obligations, Technical Provision - total</w:t>
            </w:r>
          </w:p>
        </w:tc>
        <w:tc>
          <w:tcPr>
            <w:tcW w:w="4394" w:type="dxa"/>
            <w:tcPrChange w:id="422" w:author="Author">
              <w:tcPr>
                <w:tcW w:w="4678" w:type="dxa"/>
              </w:tcPr>
            </w:tcPrChange>
          </w:tcPr>
          <w:p w14:paraId="34EE5798" w14:textId="3F9EF635" w:rsidR="00004BFB" w:rsidRPr="00F55468" w:rsidRDefault="00004BFB" w:rsidP="00004BFB">
            <w:pPr>
              <w:rPr>
                <w:rFonts w:ascii="Times New Roman" w:hAnsi="Times New Roman" w:cs="Times New Roman"/>
                <w:sz w:val="20"/>
                <w:szCs w:val="20"/>
                <w:highlight w:val="cyan"/>
              </w:rPr>
            </w:pPr>
            <w:r w:rsidRPr="005A6F5F">
              <w:rPr>
                <w:rFonts w:ascii="Times New Roman" w:hAnsi="Times New Roman" w:cs="Times New Roman"/>
                <w:sz w:val="20"/>
                <w:szCs w:val="20"/>
              </w:rPr>
              <w:t>The total amount of gross technical provisions regarding direct and accepted reinsurance business</w:t>
            </w:r>
            <w:ins w:id="423" w:author="Author">
              <w:r w:rsidR="00160F53">
                <w:rPr>
                  <w:rFonts w:ascii="Times New Roman" w:hAnsi="Times New Roman" w:cs="Times New Roman"/>
                  <w:sz w:val="20"/>
                  <w:szCs w:val="20"/>
                </w:rPr>
                <w:t xml:space="preserve">, </w:t>
              </w:r>
              <w:r w:rsidR="00160F53" w:rsidRPr="006F1958">
                <w:rPr>
                  <w:rFonts w:ascii="Times New Roman" w:hAnsi="Times New Roman" w:cs="Times New Roman"/>
                  <w:sz w:val="20"/>
                  <w:szCs w:val="20"/>
                </w:rPr>
                <w:t>including technical provisions calculated as a whole and after the transitional on technical provisions</w:t>
              </w:r>
            </w:ins>
            <w:r w:rsidRPr="005A6F5F">
              <w:rPr>
                <w:rFonts w:ascii="Times New Roman" w:hAnsi="Times New Roman" w:cs="Times New Roman"/>
                <w:sz w:val="20"/>
                <w:szCs w:val="20"/>
              </w:rPr>
              <w:t>.</w:t>
            </w:r>
          </w:p>
          <w:p w14:paraId="2D9A7043" w14:textId="77777777" w:rsidR="00255FDA" w:rsidRPr="003F062A" w:rsidRDefault="00255FDA" w:rsidP="001A5645">
            <w:pPr>
              <w:rPr>
                <w:rFonts w:ascii="Times New Roman" w:hAnsi="Times New Roman" w:cs="Times New Roman"/>
                <w:sz w:val="20"/>
                <w:szCs w:val="20"/>
              </w:rPr>
            </w:pPr>
          </w:p>
        </w:tc>
      </w:tr>
      <w:tr w:rsidR="00D84F44" w:rsidRPr="005A6F5F" w14:paraId="6FD1B514" w14:textId="77777777" w:rsidTr="0048321E">
        <w:trPr>
          <w:trHeight w:val="2117"/>
          <w:trPrChange w:id="424" w:author="Author">
            <w:trPr>
              <w:trHeight w:val="2117"/>
            </w:trPr>
          </w:trPrChange>
        </w:trPr>
        <w:tc>
          <w:tcPr>
            <w:tcW w:w="2019" w:type="dxa"/>
            <w:hideMark/>
            <w:tcPrChange w:id="425" w:author="Author">
              <w:tcPr>
                <w:tcW w:w="2019" w:type="dxa"/>
                <w:hideMark/>
              </w:tcPr>
            </w:tcPrChange>
          </w:tcPr>
          <w:p w14:paraId="3A87C1E2" w14:textId="6D76F2F5" w:rsidR="00D84F44" w:rsidRPr="005A6F5F" w:rsidRDefault="00D84F44" w:rsidP="00D84F44">
            <w:pPr>
              <w:rPr>
                <w:rFonts w:ascii="Times New Roman" w:hAnsi="Times New Roman" w:cs="Times New Roman"/>
                <w:sz w:val="20"/>
                <w:szCs w:val="20"/>
              </w:rPr>
            </w:pPr>
            <w:r w:rsidRPr="005A6F5F">
              <w:rPr>
                <w:rFonts w:ascii="Times New Roman" w:hAnsi="Times New Roman" w:cs="Times New Roman"/>
                <w:sz w:val="20"/>
                <w:szCs w:val="20"/>
              </w:rPr>
              <w:t>C0020 to C0170/R0</w:t>
            </w:r>
            <w:r w:rsidR="00FA1BFB" w:rsidRPr="005A6F5F">
              <w:rPr>
                <w:rFonts w:ascii="Times New Roman" w:hAnsi="Times New Roman" w:cs="Times New Roman"/>
                <w:sz w:val="20"/>
                <w:szCs w:val="20"/>
              </w:rPr>
              <w:t>33</w:t>
            </w:r>
            <w:r w:rsidRPr="005A6F5F">
              <w:rPr>
                <w:rFonts w:ascii="Times New Roman" w:hAnsi="Times New Roman" w:cs="Times New Roman"/>
                <w:sz w:val="20"/>
                <w:szCs w:val="20"/>
              </w:rPr>
              <w:t>0</w:t>
            </w:r>
          </w:p>
          <w:p w14:paraId="0525DD56" w14:textId="77777777" w:rsidR="00D84F44" w:rsidRPr="005A6F5F" w:rsidRDefault="00D84F44">
            <w:pPr>
              <w:rPr>
                <w:rFonts w:ascii="Times New Roman" w:hAnsi="Times New Roman" w:cs="Times New Roman"/>
                <w:sz w:val="20"/>
                <w:szCs w:val="20"/>
              </w:rPr>
            </w:pPr>
            <w:r w:rsidRPr="005A6F5F">
              <w:rPr>
                <w:rFonts w:ascii="Times New Roman" w:hAnsi="Times New Roman" w:cs="Times New Roman"/>
                <w:sz w:val="20"/>
                <w:szCs w:val="20"/>
              </w:rPr>
              <w:t>(A27-P27)</w:t>
            </w:r>
          </w:p>
        </w:tc>
        <w:tc>
          <w:tcPr>
            <w:tcW w:w="2551" w:type="dxa"/>
            <w:hideMark/>
            <w:tcPrChange w:id="426" w:author="Author">
              <w:tcPr>
                <w:tcW w:w="2551" w:type="dxa"/>
                <w:hideMark/>
              </w:tcPr>
            </w:tcPrChange>
          </w:tcPr>
          <w:p w14:paraId="18A8E4BE" w14:textId="77777777" w:rsidR="00D84F44" w:rsidRPr="005A6F5F" w:rsidRDefault="00D84F44">
            <w:pPr>
              <w:rPr>
                <w:rFonts w:ascii="Times New Roman" w:hAnsi="Times New Roman" w:cs="Times New Roman"/>
                <w:sz w:val="20"/>
                <w:szCs w:val="20"/>
              </w:rPr>
            </w:pPr>
            <w:r w:rsidRPr="005A6F5F">
              <w:rPr>
                <w:rFonts w:ascii="Times New Roman" w:hAnsi="Times New Roman" w:cs="Times New Roman"/>
                <w:sz w:val="20"/>
                <w:szCs w:val="20"/>
              </w:rPr>
              <w:t>Technical provisions, Total - Recoverable from reinsurance contract/SPV and Finite reinsurance, after the adjustment for expected losses due to counterparty default - Direct  and accepted  reinsurance business</w:t>
            </w:r>
          </w:p>
        </w:tc>
        <w:tc>
          <w:tcPr>
            <w:tcW w:w="4394" w:type="dxa"/>
            <w:hideMark/>
            <w:tcPrChange w:id="427" w:author="Author">
              <w:tcPr>
                <w:tcW w:w="4678" w:type="dxa"/>
                <w:hideMark/>
              </w:tcPr>
            </w:tcPrChange>
          </w:tcPr>
          <w:p w14:paraId="225BFEDA" w14:textId="77777777" w:rsidR="00D84F44" w:rsidRPr="005A6F5F" w:rsidRDefault="00D84F44" w:rsidP="00D84F44">
            <w:pPr>
              <w:rPr>
                <w:rFonts w:ascii="Times New Roman" w:hAnsi="Times New Roman" w:cs="Times New Roman"/>
                <w:sz w:val="20"/>
                <w:szCs w:val="20"/>
              </w:rPr>
            </w:pPr>
            <w:r w:rsidRPr="005A6F5F">
              <w:rPr>
                <w:rFonts w:ascii="Times New Roman" w:hAnsi="Times New Roman" w:cs="Times New Roman"/>
                <w:sz w:val="20"/>
                <w:szCs w:val="20"/>
              </w:rPr>
              <w:t>The total amount of recoverable from reinsurance contract/SPV and Finite reinsurance, after the adjustment for expected losses due to counterparty default, for each line of business regarding direct and accepted reinsurance business.</w:t>
            </w:r>
          </w:p>
          <w:p w14:paraId="3E4CC304" w14:textId="77777777" w:rsidR="00D84F44" w:rsidRPr="005A6F5F" w:rsidRDefault="00D84F44" w:rsidP="00D84F44">
            <w:pPr>
              <w:rPr>
                <w:rFonts w:ascii="Times New Roman" w:hAnsi="Times New Roman" w:cs="Times New Roman"/>
                <w:sz w:val="20"/>
                <w:szCs w:val="20"/>
                <w:highlight w:val="yellow"/>
              </w:rPr>
            </w:pPr>
          </w:p>
          <w:p w14:paraId="034E59A5" w14:textId="77777777" w:rsidR="00D84F44" w:rsidRPr="005A6F5F" w:rsidRDefault="00D84F44">
            <w:pPr>
              <w:rPr>
                <w:rFonts w:ascii="Times New Roman" w:hAnsi="Times New Roman" w:cs="Times New Roman"/>
                <w:sz w:val="20"/>
                <w:szCs w:val="20"/>
              </w:rPr>
            </w:pPr>
          </w:p>
        </w:tc>
      </w:tr>
      <w:tr w:rsidR="00E032E7" w:rsidRPr="001C5ED3" w14:paraId="533B5F68" w14:textId="77777777" w:rsidTr="0048321E">
        <w:trPr>
          <w:trHeight w:val="315"/>
          <w:trPrChange w:id="428" w:author="Author">
            <w:trPr>
              <w:trHeight w:val="315"/>
            </w:trPr>
          </w:trPrChange>
        </w:trPr>
        <w:tc>
          <w:tcPr>
            <w:tcW w:w="2019" w:type="dxa"/>
            <w:tcPrChange w:id="429" w:author="Author">
              <w:tcPr>
                <w:tcW w:w="2019" w:type="dxa"/>
              </w:tcPr>
            </w:tcPrChange>
          </w:tcPr>
          <w:p w14:paraId="5B1CAB90" w14:textId="2D30F057" w:rsidR="00651AFA" w:rsidRPr="005A6F5F" w:rsidRDefault="00651AFA" w:rsidP="00651AFA">
            <w:pPr>
              <w:rPr>
                <w:rFonts w:ascii="Times New Roman" w:hAnsi="Times New Roman" w:cs="Times New Roman"/>
                <w:sz w:val="20"/>
                <w:szCs w:val="20"/>
              </w:rPr>
            </w:pPr>
            <w:r w:rsidRPr="005A6F5F">
              <w:rPr>
                <w:rFonts w:ascii="Times New Roman" w:hAnsi="Times New Roman" w:cs="Times New Roman"/>
                <w:sz w:val="20"/>
                <w:szCs w:val="20"/>
              </w:rPr>
              <w:t>C0180/R0</w:t>
            </w:r>
            <w:r w:rsidR="00FA1BFB" w:rsidRPr="005A6F5F">
              <w:rPr>
                <w:rFonts w:ascii="Times New Roman" w:hAnsi="Times New Roman" w:cs="Times New Roman"/>
                <w:sz w:val="20"/>
                <w:szCs w:val="20"/>
              </w:rPr>
              <w:t>33</w:t>
            </w:r>
            <w:r w:rsidRPr="005A6F5F">
              <w:rPr>
                <w:rFonts w:ascii="Times New Roman" w:hAnsi="Times New Roman" w:cs="Times New Roman"/>
                <w:sz w:val="20"/>
                <w:szCs w:val="20"/>
              </w:rPr>
              <w:t>0</w:t>
            </w:r>
          </w:p>
          <w:p w14:paraId="75EEA86C" w14:textId="77777777" w:rsidR="00E032E7" w:rsidRPr="005A6F5F" w:rsidRDefault="00651AFA">
            <w:pPr>
              <w:rPr>
                <w:rFonts w:ascii="Times New Roman" w:hAnsi="Times New Roman" w:cs="Times New Roman"/>
                <w:sz w:val="20"/>
                <w:szCs w:val="20"/>
              </w:rPr>
            </w:pPr>
            <w:r w:rsidRPr="005A6F5F">
              <w:rPr>
                <w:rFonts w:ascii="Times New Roman" w:hAnsi="Times New Roman" w:cs="Times New Roman"/>
                <w:sz w:val="20"/>
                <w:szCs w:val="20"/>
              </w:rPr>
              <w:t>(</w:t>
            </w:r>
            <w:r w:rsidR="00E032E7" w:rsidRPr="005A6F5F">
              <w:rPr>
                <w:rFonts w:ascii="Times New Roman" w:hAnsi="Times New Roman" w:cs="Times New Roman"/>
                <w:sz w:val="20"/>
                <w:szCs w:val="20"/>
              </w:rPr>
              <w:t>Q27</w:t>
            </w:r>
            <w:r w:rsidRPr="005A6F5F">
              <w:rPr>
                <w:rFonts w:ascii="Times New Roman" w:hAnsi="Times New Roman" w:cs="Times New Roman"/>
                <w:sz w:val="20"/>
                <w:szCs w:val="20"/>
              </w:rPr>
              <w:t>)</w:t>
            </w:r>
          </w:p>
        </w:tc>
        <w:tc>
          <w:tcPr>
            <w:tcW w:w="2551" w:type="dxa"/>
            <w:tcPrChange w:id="430" w:author="Author">
              <w:tcPr>
                <w:tcW w:w="2551" w:type="dxa"/>
              </w:tcPr>
            </w:tcPrChange>
          </w:tcPr>
          <w:p w14:paraId="5FC033C3" w14:textId="77777777" w:rsidR="00E032E7" w:rsidRPr="005A6F5F" w:rsidRDefault="00E032E7">
            <w:pPr>
              <w:rPr>
                <w:rFonts w:ascii="Times New Roman" w:hAnsi="Times New Roman" w:cs="Times New Roman"/>
                <w:sz w:val="20"/>
                <w:szCs w:val="20"/>
              </w:rPr>
            </w:pPr>
            <w:r w:rsidRPr="005A6F5F">
              <w:rPr>
                <w:rFonts w:ascii="Times New Roman" w:hAnsi="Times New Roman" w:cs="Times New Roman"/>
                <w:sz w:val="20"/>
                <w:szCs w:val="20"/>
              </w:rPr>
              <w:t>Total Non-Life obligations, Recoverable from reinsurance contract/SPV and Finite re, after the adjustment for expected losses due to counterparty default - Direct  and accepted  reinsurance business</w:t>
            </w:r>
          </w:p>
        </w:tc>
        <w:tc>
          <w:tcPr>
            <w:tcW w:w="4394" w:type="dxa"/>
            <w:tcPrChange w:id="431" w:author="Author">
              <w:tcPr>
                <w:tcW w:w="4678" w:type="dxa"/>
              </w:tcPr>
            </w:tcPrChange>
          </w:tcPr>
          <w:p w14:paraId="6B8EBBD8" w14:textId="77777777" w:rsidR="00651AFA" w:rsidRPr="005A6F5F" w:rsidRDefault="00651AFA" w:rsidP="00651AFA">
            <w:pPr>
              <w:rPr>
                <w:rFonts w:ascii="Times New Roman" w:hAnsi="Times New Roman" w:cs="Times New Roman"/>
                <w:sz w:val="20"/>
                <w:szCs w:val="20"/>
              </w:rPr>
            </w:pPr>
            <w:r w:rsidRPr="005A6F5F">
              <w:rPr>
                <w:rFonts w:ascii="Times New Roman" w:hAnsi="Times New Roman" w:cs="Times New Roman"/>
                <w:sz w:val="20"/>
                <w:szCs w:val="20"/>
              </w:rPr>
              <w:t>The total amount of recoverable from reinsurance contract/SPV and Finite reinsurance, after the adjustment for expected losses due to counterparty default regarding direct and accepted reinsurance business.</w:t>
            </w:r>
          </w:p>
          <w:p w14:paraId="5DC93EE9" w14:textId="77777777" w:rsidR="00651AFA" w:rsidRPr="005A6F5F" w:rsidRDefault="00651AFA" w:rsidP="00651AFA">
            <w:pPr>
              <w:rPr>
                <w:rFonts w:ascii="Times New Roman" w:hAnsi="Times New Roman" w:cs="Times New Roman"/>
                <w:sz w:val="20"/>
                <w:szCs w:val="20"/>
                <w:highlight w:val="yellow"/>
              </w:rPr>
            </w:pPr>
          </w:p>
          <w:p w14:paraId="0A64C834" w14:textId="77777777" w:rsidR="00651AFA" w:rsidRPr="00F55468" w:rsidRDefault="00651AFA" w:rsidP="00651AFA">
            <w:pPr>
              <w:rPr>
                <w:rFonts w:ascii="Times New Roman" w:hAnsi="Times New Roman" w:cs="Times New Roman"/>
                <w:sz w:val="20"/>
                <w:szCs w:val="20"/>
                <w:highlight w:val="cyan"/>
              </w:rPr>
            </w:pPr>
          </w:p>
          <w:p w14:paraId="483FD0D5" w14:textId="77777777" w:rsidR="00E032E7" w:rsidRPr="00F55468" w:rsidRDefault="00E032E7">
            <w:pPr>
              <w:rPr>
                <w:rFonts w:ascii="Times New Roman" w:hAnsi="Times New Roman" w:cs="Times New Roman"/>
                <w:sz w:val="20"/>
                <w:szCs w:val="20"/>
              </w:rPr>
            </w:pPr>
          </w:p>
        </w:tc>
      </w:tr>
      <w:tr w:rsidR="005414C2" w:rsidRPr="005A6F5F" w14:paraId="21A76B3E" w14:textId="77777777" w:rsidTr="0048321E">
        <w:trPr>
          <w:trHeight w:val="1725"/>
          <w:trPrChange w:id="432" w:author="Author">
            <w:trPr>
              <w:trHeight w:val="1725"/>
            </w:trPr>
          </w:trPrChange>
        </w:trPr>
        <w:tc>
          <w:tcPr>
            <w:tcW w:w="2019" w:type="dxa"/>
            <w:tcBorders>
              <w:bottom w:val="single" w:sz="4" w:space="0" w:color="auto"/>
            </w:tcBorders>
            <w:hideMark/>
            <w:tcPrChange w:id="433" w:author="Author">
              <w:tcPr>
                <w:tcW w:w="2019" w:type="dxa"/>
                <w:tcBorders>
                  <w:bottom w:val="single" w:sz="4" w:space="0" w:color="auto"/>
                </w:tcBorders>
                <w:hideMark/>
              </w:tcPr>
            </w:tcPrChange>
          </w:tcPr>
          <w:p w14:paraId="27C8056E" w14:textId="77E51253" w:rsidR="005414C2" w:rsidRPr="005A6F5F" w:rsidRDefault="005414C2" w:rsidP="005414C2">
            <w:pPr>
              <w:rPr>
                <w:rFonts w:ascii="Times New Roman" w:hAnsi="Times New Roman" w:cs="Times New Roman"/>
                <w:sz w:val="20"/>
                <w:szCs w:val="20"/>
              </w:rPr>
            </w:pPr>
            <w:r w:rsidRPr="005A6F5F">
              <w:rPr>
                <w:rFonts w:ascii="Times New Roman" w:hAnsi="Times New Roman" w:cs="Times New Roman"/>
                <w:sz w:val="20"/>
                <w:szCs w:val="20"/>
              </w:rPr>
              <w:t>C0020 to C0170/R0</w:t>
            </w:r>
            <w:r w:rsidR="00FA1BFB" w:rsidRPr="005A6F5F">
              <w:rPr>
                <w:rFonts w:ascii="Times New Roman" w:hAnsi="Times New Roman" w:cs="Times New Roman"/>
                <w:sz w:val="20"/>
                <w:szCs w:val="20"/>
              </w:rPr>
              <w:t>34</w:t>
            </w:r>
            <w:r w:rsidRPr="005A6F5F">
              <w:rPr>
                <w:rFonts w:ascii="Times New Roman" w:hAnsi="Times New Roman" w:cs="Times New Roman"/>
                <w:sz w:val="20"/>
                <w:szCs w:val="20"/>
              </w:rPr>
              <w:t>0</w:t>
            </w:r>
          </w:p>
          <w:p w14:paraId="3F850EF9" w14:textId="77777777" w:rsidR="005414C2" w:rsidRPr="005A6F5F" w:rsidRDefault="005414C2">
            <w:pPr>
              <w:rPr>
                <w:rFonts w:ascii="Times New Roman" w:hAnsi="Times New Roman" w:cs="Times New Roman"/>
                <w:sz w:val="20"/>
                <w:szCs w:val="20"/>
              </w:rPr>
            </w:pPr>
            <w:r w:rsidRPr="005A6F5F">
              <w:rPr>
                <w:rFonts w:ascii="Times New Roman" w:hAnsi="Times New Roman" w:cs="Times New Roman"/>
                <w:sz w:val="20"/>
                <w:szCs w:val="20"/>
              </w:rPr>
              <w:t>(A28-P28)</w:t>
            </w:r>
          </w:p>
        </w:tc>
        <w:tc>
          <w:tcPr>
            <w:tcW w:w="2551" w:type="dxa"/>
            <w:tcBorders>
              <w:bottom w:val="single" w:sz="4" w:space="0" w:color="auto"/>
            </w:tcBorders>
            <w:hideMark/>
            <w:tcPrChange w:id="434" w:author="Author">
              <w:tcPr>
                <w:tcW w:w="2551" w:type="dxa"/>
                <w:tcBorders>
                  <w:bottom w:val="single" w:sz="4" w:space="0" w:color="auto"/>
                </w:tcBorders>
                <w:hideMark/>
              </w:tcPr>
            </w:tcPrChange>
          </w:tcPr>
          <w:p w14:paraId="6E9C4145" w14:textId="77777777" w:rsidR="005414C2" w:rsidRPr="005A6F5F" w:rsidRDefault="005414C2" w:rsidP="005414C2">
            <w:pPr>
              <w:rPr>
                <w:rFonts w:ascii="Times New Roman" w:hAnsi="Times New Roman" w:cs="Times New Roman"/>
                <w:sz w:val="20"/>
                <w:szCs w:val="20"/>
              </w:rPr>
            </w:pPr>
            <w:r w:rsidRPr="005A6F5F">
              <w:rPr>
                <w:rFonts w:ascii="Times New Roman" w:hAnsi="Times New Roman" w:cs="Times New Roman"/>
                <w:sz w:val="20"/>
                <w:szCs w:val="20"/>
              </w:rPr>
              <w:t>Technical provisions, Total - Technical provisions minus recoverables from reinsurance/SPV and Finite reinsurance - Direct and accepted  reinsurance business</w:t>
            </w:r>
          </w:p>
        </w:tc>
        <w:tc>
          <w:tcPr>
            <w:tcW w:w="4394" w:type="dxa"/>
            <w:tcBorders>
              <w:bottom w:val="single" w:sz="4" w:space="0" w:color="auto"/>
            </w:tcBorders>
            <w:hideMark/>
            <w:tcPrChange w:id="435" w:author="Author">
              <w:tcPr>
                <w:tcW w:w="4678" w:type="dxa"/>
                <w:tcBorders>
                  <w:bottom w:val="single" w:sz="4" w:space="0" w:color="auto"/>
                </w:tcBorders>
                <w:hideMark/>
              </w:tcPr>
            </w:tcPrChange>
          </w:tcPr>
          <w:p w14:paraId="7B80D399" w14:textId="505817C9" w:rsidR="005414C2" w:rsidRPr="005A6F5F" w:rsidRDefault="005414C2" w:rsidP="005414C2">
            <w:pPr>
              <w:rPr>
                <w:rFonts w:ascii="Times New Roman" w:hAnsi="Times New Roman" w:cs="Times New Roman"/>
                <w:sz w:val="20"/>
                <w:szCs w:val="20"/>
              </w:rPr>
            </w:pPr>
            <w:r w:rsidRPr="005A6F5F">
              <w:rPr>
                <w:rFonts w:ascii="Times New Roman" w:hAnsi="Times New Roman" w:cs="Times New Roman"/>
                <w:sz w:val="20"/>
                <w:szCs w:val="20"/>
              </w:rPr>
              <w:t>The total amount of net technical provisions, for each line of business regarding direct and accepted reinsurance business</w:t>
            </w:r>
            <w:ins w:id="436" w:author="Author">
              <w:r w:rsidR="00160F53">
                <w:rPr>
                  <w:rFonts w:ascii="Times New Roman" w:hAnsi="Times New Roman" w:cs="Times New Roman"/>
                  <w:sz w:val="20"/>
                  <w:szCs w:val="20"/>
                </w:rPr>
                <w:t xml:space="preserve">, </w:t>
              </w:r>
              <w:r w:rsidR="00160F53" w:rsidRPr="006F1958">
                <w:rPr>
                  <w:rFonts w:ascii="Times New Roman" w:hAnsi="Times New Roman" w:cs="Times New Roman"/>
                  <w:sz w:val="20"/>
                  <w:szCs w:val="20"/>
                </w:rPr>
                <w:t>including technical provisions calculated as a whole and after the transitional on technical provisions</w:t>
              </w:r>
            </w:ins>
            <w:r w:rsidRPr="005A6F5F">
              <w:rPr>
                <w:rFonts w:ascii="Times New Roman" w:hAnsi="Times New Roman" w:cs="Times New Roman"/>
                <w:sz w:val="20"/>
                <w:szCs w:val="20"/>
              </w:rPr>
              <w:t>.</w:t>
            </w:r>
          </w:p>
          <w:p w14:paraId="18428534" w14:textId="77777777" w:rsidR="005414C2" w:rsidRPr="005A6F5F" w:rsidRDefault="005414C2" w:rsidP="005414C2">
            <w:pPr>
              <w:rPr>
                <w:rFonts w:ascii="Times New Roman" w:hAnsi="Times New Roman" w:cs="Times New Roman"/>
                <w:sz w:val="20"/>
                <w:szCs w:val="20"/>
                <w:highlight w:val="yellow"/>
              </w:rPr>
            </w:pPr>
          </w:p>
          <w:p w14:paraId="5FB79A4D" w14:textId="77777777" w:rsidR="005414C2" w:rsidRPr="005A6F5F" w:rsidRDefault="005414C2">
            <w:pPr>
              <w:rPr>
                <w:rFonts w:ascii="Times New Roman" w:hAnsi="Times New Roman" w:cs="Times New Roman"/>
                <w:sz w:val="20"/>
                <w:szCs w:val="20"/>
              </w:rPr>
            </w:pPr>
          </w:p>
        </w:tc>
      </w:tr>
      <w:tr w:rsidR="00E032E7" w:rsidRPr="005A6F5F" w14:paraId="72E3AD1B" w14:textId="77777777" w:rsidTr="0048321E">
        <w:trPr>
          <w:trHeight w:val="315"/>
          <w:trPrChange w:id="437" w:author="Author">
            <w:trPr>
              <w:trHeight w:val="315"/>
            </w:trPr>
          </w:trPrChange>
        </w:trPr>
        <w:tc>
          <w:tcPr>
            <w:tcW w:w="2019" w:type="dxa"/>
            <w:tcBorders>
              <w:bottom w:val="single" w:sz="4" w:space="0" w:color="auto"/>
            </w:tcBorders>
            <w:tcPrChange w:id="438" w:author="Author">
              <w:tcPr>
                <w:tcW w:w="2019" w:type="dxa"/>
                <w:tcBorders>
                  <w:bottom w:val="single" w:sz="4" w:space="0" w:color="auto"/>
                </w:tcBorders>
              </w:tcPr>
            </w:tcPrChange>
          </w:tcPr>
          <w:p w14:paraId="2EC9F940" w14:textId="35E5504A" w:rsidR="005414C2" w:rsidRPr="005A6F5F" w:rsidRDefault="005414C2" w:rsidP="005414C2">
            <w:pPr>
              <w:rPr>
                <w:rFonts w:ascii="Times New Roman" w:hAnsi="Times New Roman" w:cs="Times New Roman"/>
                <w:sz w:val="20"/>
                <w:szCs w:val="20"/>
              </w:rPr>
            </w:pPr>
            <w:r w:rsidRPr="005A6F5F">
              <w:rPr>
                <w:rFonts w:ascii="Times New Roman" w:hAnsi="Times New Roman" w:cs="Times New Roman"/>
                <w:sz w:val="20"/>
                <w:szCs w:val="20"/>
              </w:rPr>
              <w:t>C0180/R03</w:t>
            </w:r>
            <w:r w:rsidR="00FA1BFB" w:rsidRPr="005A6F5F">
              <w:rPr>
                <w:rFonts w:ascii="Times New Roman" w:hAnsi="Times New Roman" w:cs="Times New Roman"/>
                <w:sz w:val="20"/>
                <w:szCs w:val="20"/>
              </w:rPr>
              <w:t>4</w:t>
            </w:r>
            <w:r w:rsidRPr="005A6F5F">
              <w:rPr>
                <w:rFonts w:ascii="Times New Roman" w:hAnsi="Times New Roman" w:cs="Times New Roman"/>
                <w:sz w:val="20"/>
                <w:szCs w:val="20"/>
              </w:rPr>
              <w:t>0</w:t>
            </w:r>
          </w:p>
          <w:p w14:paraId="156BC9EB" w14:textId="77777777" w:rsidR="00E032E7" w:rsidRPr="005A6F5F" w:rsidDel="00FF7C7D" w:rsidRDefault="005414C2">
            <w:pPr>
              <w:rPr>
                <w:rFonts w:ascii="Times New Roman" w:hAnsi="Times New Roman" w:cs="Times New Roman"/>
                <w:sz w:val="20"/>
                <w:szCs w:val="20"/>
              </w:rPr>
            </w:pPr>
            <w:r w:rsidRPr="005A6F5F">
              <w:rPr>
                <w:rFonts w:ascii="Times New Roman" w:hAnsi="Times New Roman" w:cs="Times New Roman"/>
                <w:sz w:val="20"/>
                <w:szCs w:val="20"/>
              </w:rPr>
              <w:t>(</w:t>
            </w:r>
            <w:r w:rsidR="00E032E7" w:rsidRPr="005A6F5F">
              <w:rPr>
                <w:rFonts w:ascii="Times New Roman" w:hAnsi="Times New Roman" w:cs="Times New Roman"/>
                <w:sz w:val="20"/>
                <w:szCs w:val="20"/>
              </w:rPr>
              <w:t>Q28</w:t>
            </w:r>
            <w:r w:rsidRPr="005A6F5F">
              <w:rPr>
                <w:rFonts w:ascii="Times New Roman" w:hAnsi="Times New Roman" w:cs="Times New Roman"/>
                <w:sz w:val="20"/>
                <w:szCs w:val="20"/>
              </w:rPr>
              <w:t>)</w:t>
            </w:r>
          </w:p>
        </w:tc>
        <w:tc>
          <w:tcPr>
            <w:tcW w:w="2551" w:type="dxa"/>
            <w:tcBorders>
              <w:bottom w:val="single" w:sz="4" w:space="0" w:color="auto"/>
            </w:tcBorders>
            <w:tcPrChange w:id="439" w:author="Author">
              <w:tcPr>
                <w:tcW w:w="2551" w:type="dxa"/>
                <w:tcBorders>
                  <w:bottom w:val="single" w:sz="4" w:space="0" w:color="auto"/>
                </w:tcBorders>
              </w:tcPr>
            </w:tcPrChange>
          </w:tcPr>
          <w:p w14:paraId="632E02A7" w14:textId="77777777" w:rsidR="00E032E7" w:rsidRPr="005A6F5F" w:rsidDel="00FF7C7D" w:rsidRDefault="00E032E7">
            <w:pPr>
              <w:rPr>
                <w:rFonts w:ascii="Times New Roman" w:hAnsi="Times New Roman" w:cs="Times New Roman"/>
                <w:sz w:val="20"/>
                <w:szCs w:val="20"/>
              </w:rPr>
            </w:pPr>
            <w:r w:rsidRPr="005A6F5F">
              <w:rPr>
                <w:rFonts w:ascii="Times New Roman" w:hAnsi="Times New Roman" w:cs="Times New Roman"/>
                <w:sz w:val="20"/>
                <w:szCs w:val="20"/>
              </w:rPr>
              <w:t>Total Non-Life obligations, Technical provisions minus recoverables from reinsurance and SPV - Direct and accepted  reinsurance business</w:t>
            </w:r>
          </w:p>
        </w:tc>
        <w:tc>
          <w:tcPr>
            <w:tcW w:w="4394" w:type="dxa"/>
            <w:tcBorders>
              <w:bottom w:val="single" w:sz="4" w:space="0" w:color="auto"/>
            </w:tcBorders>
            <w:tcPrChange w:id="440" w:author="Author">
              <w:tcPr>
                <w:tcW w:w="4678" w:type="dxa"/>
                <w:tcBorders>
                  <w:bottom w:val="single" w:sz="4" w:space="0" w:color="auto"/>
                </w:tcBorders>
              </w:tcPr>
            </w:tcPrChange>
          </w:tcPr>
          <w:p w14:paraId="7728A90A" w14:textId="5E954D43" w:rsidR="005414C2" w:rsidRPr="005A6F5F" w:rsidRDefault="005414C2" w:rsidP="005414C2">
            <w:pPr>
              <w:rPr>
                <w:rFonts w:ascii="Times New Roman" w:hAnsi="Times New Roman" w:cs="Times New Roman"/>
                <w:sz w:val="20"/>
                <w:szCs w:val="20"/>
              </w:rPr>
            </w:pPr>
            <w:r w:rsidRPr="005A6F5F">
              <w:rPr>
                <w:rFonts w:ascii="Times New Roman" w:hAnsi="Times New Roman" w:cs="Times New Roman"/>
                <w:sz w:val="20"/>
                <w:szCs w:val="20"/>
              </w:rPr>
              <w:t>The total amount of net technical provisions regarding direct and accepted reinsurance business</w:t>
            </w:r>
            <w:ins w:id="441" w:author="Author">
              <w:r w:rsidR="00160F53">
                <w:rPr>
                  <w:rFonts w:ascii="Times New Roman" w:hAnsi="Times New Roman" w:cs="Times New Roman"/>
                  <w:sz w:val="20"/>
                  <w:szCs w:val="20"/>
                </w:rPr>
                <w:t xml:space="preserve">, </w:t>
              </w:r>
              <w:r w:rsidR="00160F53" w:rsidRPr="006F1958">
                <w:rPr>
                  <w:rFonts w:ascii="Times New Roman" w:hAnsi="Times New Roman" w:cs="Times New Roman"/>
                  <w:sz w:val="20"/>
                  <w:szCs w:val="20"/>
                </w:rPr>
                <w:t>including technical provisions calculated as a whole and after the transitional on technical provisions</w:t>
              </w:r>
            </w:ins>
            <w:r w:rsidRPr="005A6F5F">
              <w:rPr>
                <w:rFonts w:ascii="Times New Roman" w:hAnsi="Times New Roman" w:cs="Times New Roman"/>
                <w:sz w:val="20"/>
                <w:szCs w:val="20"/>
              </w:rPr>
              <w:t>.</w:t>
            </w:r>
          </w:p>
          <w:p w14:paraId="6DE9E5CF" w14:textId="77777777" w:rsidR="005414C2" w:rsidRPr="005A6F5F" w:rsidRDefault="005414C2" w:rsidP="005414C2">
            <w:pPr>
              <w:rPr>
                <w:rFonts w:ascii="Times New Roman" w:hAnsi="Times New Roman" w:cs="Times New Roman"/>
                <w:sz w:val="20"/>
                <w:szCs w:val="20"/>
                <w:highlight w:val="yellow"/>
              </w:rPr>
            </w:pPr>
          </w:p>
          <w:p w14:paraId="518B9518" w14:textId="77777777" w:rsidR="00E032E7" w:rsidRPr="003F062A" w:rsidDel="00FF7C7D" w:rsidRDefault="00E032E7" w:rsidP="00381652">
            <w:pPr>
              <w:rPr>
                <w:rFonts w:ascii="Times New Roman" w:hAnsi="Times New Roman" w:cs="Times New Roman"/>
                <w:sz w:val="20"/>
                <w:szCs w:val="20"/>
              </w:rPr>
            </w:pPr>
          </w:p>
        </w:tc>
      </w:tr>
      <w:tr w:rsidR="00D6536A" w:rsidRPr="005A6F5F" w14:paraId="176D8A69" w14:textId="77777777" w:rsidTr="0048321E">
        <w:trPr>
          <w:trHeight w:val="349"/>
          <w:trPrChange w:id="442" w:author="Author">
            <w:trPr>
              <w:trHeight w:val="349"/>
            </w:trPr>
          </w:trPrChange>
        </w:trPr>
        <w:tc>
          <w:tcPr>
            <w:tcW w:w="8964" w:type="dxa"/>
            <w:gridSpan w:val="3"/>
            <w:tcBorders>
              <w:top w:val="single" w:sz="4" w:space="0" w:color="auto"/>
              <w:left w:val="nil"/>
              <w:bottom w:val="single" w:sz="4" w:space="0" w:color="auto"/>
              <w:right w:val="nil"/>
            </w:tcBorders>
            <w:hideMark/>
            <w:tcPrChange w:id="443" w:author="Author">
              <w:tcPr>
                <w:tcW w:w="9248" w:type="dxa"/>
                <w:gridSpan w:val="3"/>
                <w:tcBorders>
                  <w:top w:val="single" w:sz="4" w:space="0" w:color="auto"/>
                  <w:left w:val="nil"/>
                  <w:bottom w:val="single" w:sz="4" w:space="0" w:color="auto"/>
                  <w:right w:val="nil"/>
                </w:tcBorders>
                <w:hideMark/>
              </w:tcPr>
            </w:tcPrChange>
          </w:tcPr>
          <w:p w14:paraId="2374DA86" w14:textId="4EB4EB23" w:rsidR="00D6536A" w:rsidRPr="005A6F5F" w:rsidRDefault="00D6536A" w:rsidP="004E2503">
            <w:pPr>
              <w:rPr>
                <w:rFonts w:ascii="Times New Roman" w:hAnsi="Times New Roman" w:cs="Times New Roman"/>
                <w:b/>
                <w:bCs/>
                <w:sz w:val="20"/>
                <w:szCs w:val="20"/>
              </w:rPr>
            </w:pPr>
            <w:r w:rsidRPr="005A6F5F">
              <w:rPr>
                <w:rFonts w:ascii="Times New Roman" w:hAnsi="Times New Roman" w:cs="Times New Roman"/>
                <w:b/>
                <w:bCs/>
                <w:sz w:val="20"/>
                <w:szCs w:val="20"/>
              </w:rPr>
              <w:t>Line of Business: further segmentation (Homogeneous Risk Groups</w:t>
            </w:r>
            <w:del w:id="444" w:author="Author">
              <w:r w:rsidRPr="005A6F5F" w:rsidDel="00160F53">
                <w:rPr>
                  <w:rFonts w:ascii="Times New Roman" w:hAnsi="Times New Roman" w:cs="Times New Roman"/>
                  <w:b/>
                  <w:bCs/>
                  <w:sz w:val="20"/>
                  <w:szCs w:val="20"/>
                </w:rPr>
                <w:delText xml:space="preserve"> - HRG</w:delText>
              </w:r>
            </w:del>
            <w:r w:rsidRPr="005A6F5F">
              <w:rPr>
                <w:rFonts w:ascii="Times New Roman" w:hAnsi="Times New Roman" w:cs="Times New Roman"/>
                <w:b/>
                <w:bCs/>
                <w:sz w:val="20"/>
                <w:szCs w:val="20"/>
              </w:rPr>
              <w:t>) </w:t>
            </w:r>
          </w:p>
          <w:p w14:paraId="54F007F1" w14:textId="77777777" w:rsidR="00D6536A" w:rsidRPr="005A6F5F" w:rsidRDefault="00D6536A" w:rsidP="004E2503">
            <w:pPr>
              <w:rPr>
                <w:rFonts w:ascii="Times New Roman" w:hAnsi="Times New Roman" w:cs="Times New Roman"/>
                <w:b/>
                <w:bCs/>
                <w:sz w:val="20"/>
                <w:szCs w:val="20"/>
              </w:rPr>
            </w:pPr>
            <w:r w:rsidRPr="005A6F5F">
              <w:rPr>
                <w:rFonts w:ascii="Times New Roman" w:hAnsi="Times New Roman" w:cs="Times New Roman"/>
                <w:b/>
                <w:bCs/>
                <w:sz w:val="20"/>
                <w:szCs w:val="20"/>
              </w:rPr>
              <w:t> </w:t>
            </w:r>
          </w:p>
        </w:tc>
      </w:tr>
      <w:tr w:rsidR="0018460F" w:rsidRPr="005A6F5F" w14:paraId="4F16549D" w14:textId="77777777" w:rsidTr="0048321E">
        <w:trPr>
          <w:trHeight w:val="2066"/>
          <w:trPrChange w:id="445" w:author="Author">
            <w:trPr>
              <w:trHeight w:val="2066"/>
            </w:trPr>
          </w:trPrChange>
        </w:trPr>
        <w:tc>
          <w:tcPr>
            <w:tcW w:w="2019" w:type="dxa"/>
            <w:tcBorders>
              <w:top w:val="single" w:sz="4" w:space="0" w:color="auto"/>
            </w:tcBorders>
            <w:hideMark/>
            <w:tcPrChange w:id="446" w:author="Author">
              <w:tcPr>
                <w:tcW w:w="2019" w:type="dxa"/>
                <w:tcBorders>
                  <w:top w:val="single" w:sz="4" w:space="0" w:color="auto"/>
                </w:tcBorders>
                <w:hideMark/>
              </w:tcPr>
            </w:tcPrChange>
          </w:tcPr>
          <w:p w14:paraId="60639A29" w14:textId="235B6752" w:rsidR="0018460F" w:rsidRPr="005A6F5F" w:rsidRDefault="0018460F" w:rsidP="00D6536A">
            <w:pPr>
              <w:rPr>
                <w:rFonts w:ascii="Times New Roman" w:hAnsi="Times New Roman" w:cs="Times New Roman"/>
                <w:sz w:val="20"/>
                <w:szCs w:val="20"/>
              </w:rPr>
            </w:pPr>
            <w:r w:rsidRPr="005A6F5F">
              <w:rPr>
                <w:rFonts w:ascii="Times New Roman" w:hAnsi="Times New Roman" w:cs="Times New Roman"/>
                <w:sz w:val="20"/>
                <w:szCs w:val="20"/>
              </w:rPr>
              <w:t>C0020 to C0170/R03</w:t>
            </w:r>
            <w:r w:rsidR="00444FE1" w:rsidRPr="005A6F5F">
              <w:rPr>
                <w:rFonts w:ascii="Times New Roman" w:hAnsi="Times New Roman" w:cs="Times New Roman"/>
                <w:sz w:val="20"/>
                <w:szCs w:val="20"/>
              </w:rPr>
              <w:t>5</w:t>
            </w:r>
            <w:r w:rsidRPr="005A6F5F">
              <w:rPr>
                <w:rFonts w:ascii="Times New Roman" w:hAnsi="Times New Roman" w:cs="Times New Roman"/>
                <w:sz w:val="20"/>
                <w:szCs w:val="20"/>
              </w:rPr>
              <w:t>0</w:t>
            </w:r>
          </w:p>
          <w:p w14:paraId="681E03B0" w14:textId="42A126AE" w:rsidR="0018460F" w:rsidRPr="005A6F5F" w:rsidRDefault="0018460F" w:rsidP="00444FE1">
            <w:pPr>
              <w:rPr>
                <w:rFonts w:ascii="Times New Roman" w:hAnsi="Times New Roman" w:cs="Times New Roman"/>
                <w:sz w:val="20"/>
                <w:szCs w:val="20"/>
              </w:rPr>
            </w:pPr>
            <w:r w:rsidRPr="005A6F5F">
              <w:rPr>
                <w:rFonts w:ascii="Times New Roman" w:hAnsi="Times New Roman" w:cs="Times New Roman"/>
                <w:sz w:val="20"/>
                <w:szCs w:val="20"/>
              </w:rPr>
              <w:t>(A3</w:t>
            </w:r>
            <w:r w:rsidR="00444FE1" w:rsidRPr="005A6F5F">
              <w:rPr>
                <w:rFonts w:ascii="Times New Roman" w:hAnsi="Times New Roman" w:cs="Times New Roman"/>
                <w:sz w:val="20"/>
                <w:szCs w:val="20"/>
              </w:rPr>
              <w:t>1</w:t>
            </w:r>
            <w:r w:rsidRPr="005A6F5F">
              <w:rPr>
                <w:rFonts w:ascii="Times New Roman" w:hAnsi="Times New Roman" w:cs="Times New Roman"/>
                <w:sz w:val="20"/>
                <w:szCs w:val="20"/>
              </w:rPr>
              <w:t>-P3</w:t>
            </w:r>
            <w:r w:rsidR="00444FE1" w:rsidRPr="005A6F5F">
              <w:rPr>
                <w:rFonts w:ascii="Times New Roman" w:hAnsi="Times New Roman" w:cs="Times New Roman"/>
                <w:sz w:val="20"/>
                <w:szCs w:val="20"/>
              </w:rPr>
              <w:t>1</w:t>
            </w:r>
            <w:r w:rsidRPr="005A6F5F">
              <w:rPr>
                <w:rFonts w:ascii="Times New Roman" w:hAnsi="Times New Roman" w:cs="Times New Roman"/>
                <w:sz w:val="20"/>
                <w:szCs w:val="20"/>
              </w:rPr>
              <w:t>)</w:t>
            </w:r>
          </w:p>
        </w:tc>
        <w:tc>
          <w:tcPr>
            <w:tcW w:w="2551" w:type="dxa"/>
            <w:tcBorders>
              <w:top w:val="single" w:sz="4" w:space="0" w:color="auto"/>
            </w:tcBorders>
            <w:hideMark/>
            <w:tcPrChange w:id="447" w:author="Author">
              <w:tcPr>
                <w:tcW w:w="2551" w:type="dxa"/>
                <w:tcBorders>
                  <w:top w:val="single" w:sz="4" w:space="0" w:color="auto"/>
                </w:tcBorders>
                <w:hideMark/>
              </w:tcPr>
            </w:tcPrChange>
          </w:tcPr>
          <w:p w14:paraId="62806D3F" w14:textId="0C1733B1" w:rsidR="0018460F" w:rsidRPr="005A6F5F" w:rsidRDefault="0018460F" w:rsidP="00160F53">
            <w:pPr>
              <w:rPr>
                <w:rFonts w:ascii="Times New Roman" w:hAnsi="Times New Roman" w:cs="Times New Roman"/>
                <w:sz w:val="20"/>
                <w:szCs w:val="20"/>
              </w:rPr>
            </w:pPr>
            <w:r w:rsidRPr="005A6F5F">
              <w:rPr>
                <w:rFonts w:ascii="Times New Roman" w:hAnsi="Times New Roman" w:cs="Times New Roman"/>
                <w:sz w:val="20"/>
                <w:szCs w:val="20"/>
              </w:rPr>
              <w:t>Line of Business, further segmentation by (Homogeneous Risk Groups</w:t>
            </w:r>
            <w:del w:id="448" w:author="Author">
              <w:r w:rsidRPr="005A6F5F" w:rsidDel="00160F53">
                <w:rPr>
                  <w:rFonts w:ascii="Times New Roman" w:hAnsi="Times New Roman" w:cs="Times New Roman"/>
                  <w:sz w:val="20"/>
                  <w:szCs w:val="20"/>
                </w:rPr>
                <w:delText xml:space="preserve"> - HRG</w:delText>
              </w:r>
            </w:del>
            <w:r w:rsidRPr="005A6F5F">
              <w:rPr>
                <w:rFonts w:ascii="Times New Roman" w:hAnsi="Times New Roman" w:cs="Times New Roman"/>
                <w:sz w:val="20"/>
                <w:szCs w:val="20"/>
              </w:rPr>
              <w:t>) - Premium provisions - Total number of homogeneous risk groups</w:t>
            </w:r>
            <w:del w:id="449" w:author="Author">
              <w:r w:rsidRPr="005A6F5F" w:rsidDel="00160F53">
                <w:rPr>
                  <w:rFonts w:ascii="Times New Roman" w:hAnsi="Times New Roman" w:cs="Times New Roman"/>
                  <w:sz w:val="20"/>
                  <w:szCs w:val="20"/>
                </w:rPr>
                <w:delText xml:space="preserve"> (HRGs)</w:delText>
              </w:r>
            </w:del>
          </w:p>
        </w:tc>
        <w:tc>
          <w:tcPr>
            <w:tcW w:w="4394" w:type="dxa"/>
            <w:tcBorders>
              <w:top w:val="single" w:sz="4" w:space="0" w:color="auto"/>
            </w:tcBorders>
            <w:hideMark/>
            <w:tcPrChange w:id="450" w:author="Author">
              <w:tcPr>
                <w:tcW w:w="4678" w:type="dxa"/>
                <w:tcBorders>
                  <w:top w:val="single" w:sz="4" w:space="0" w:color="auto"/>
                </w:tcBorders>
                <w:hideMark/>
              </w:tcPr>
            </w:tcPrChange>
          </w:tcPr>
          <w:p w14:paraId="73EC02D1" w14:textId="77777777" w:rsidR="0018460F" w:rsidRPr="005A6F5F" w:rsidRDefault="0018460F" w:rsidP="0018460F">
            <w:pPr>
              <w:rPr>
                <w:rFonts w:ascii="Times New Roman" w:hAnsi="Times New Roman" w:cs="Times New Roman"/>
                <w:sz w:val="20"/>
                <w:szCs w:val="20"/>
              </w:rPr>
            </w:pPr>
            <w:r w:rsidRPr="005A6F5F">
              <w:rPr>
                <w:rFonts w:ascii="Times New Roman" w:hAnsi="Times New Roman" w:cs="Times New Roman"/>
                <w:sz w:val="20"/>
                <w:szCs w:val="20"/>
              </w:rPr>
              <w:t xml:space="preserve">Information regarding the number of HRG in the segmentation, if the (re)insurance undertaking further segmented LoB into homogenous risk groups according to nature of the risks underlying the contract, for each line of business where that segmentation was performed, regarding direct business and accepted proportional reinsurance and accepted non-proportional reinsurance, in respect of premium provisions. </w:t>
            </w:r>
          </w:p>
          <w:p w14:paraId="40351292" w14:textId="77777777" w:rsidR="0018460F" w:rsidRPr="005A6F5F" w:rsidRDefault="0018460F" w:rsidP="0018460F">
            <w:pPr>
              <w:rPr>
                <w:rFonts w:ascii="Times New Roman" w:hAnsi="Times New Roman" w:cs="Times New Roman"/>
                <w:sz w:val="20"/>
                <w:szCs w:val="20"/>
              </w:rPr>
            </w:pPr>
          </w:p>
        </w:tc>
      </w:tr>
      <w:tr w:rsidR="00F6044D" w:rsidRPr="005A6F5F" w14:paraId="08E132A8" w14:textId="77777777" w:rsidTr="0048321E">
        <w:trPr>
          <w:trHeight w:val="1590"/>
          <w:trPrChange w:id="451" w:author="Author">
            <w:trPr>
              <w:trHeight w:val="1590"/>
            </w:trPr>
          </w:trPrChange>
        </w:trPr>
        <w:tc>
          <w:tcPr>
            <w:tcW w:w="2019" w:type="dxa"/>
            <w:hideMark/>
            <w:tcPrChange w:id="452" w:author="Author">
              <w:tcPr>
                <w:tcW w:w="2019" w:type="dxa"/>
                <w:hideMark/>
              </w:tcPr>
            </w:tcPrChange>
          </w:tcPr>
          <w:p w14:paraId="26B8E241" w14:textId="3B55C817" w:rsidR="0018460F" w:rsidRPr="005A6F5F" w:rsidRDefault="0018460F" w:rsidP="0018460F">
            <w:pPr>
              <w:rPr>
                <w:rFonts w:ascii="Times New Roman" w:hAnsi="Times New Roman" w:cs="Times New Roman"/>
                <w:sz w:val="20"/>
                <w:szCs w:val="20"/>
              </w:rPr>
            </w:pPr>
            <w:r w:rsidRPr="005A6F5F">
              <w:rPr>
                <w:rFonts w:ascii="Times New Roman" w:hAnsi="Times New Roman" w:cs="Times New Roman"/>
                <w:sz w:val="20"/>
                <w:szCs w:val="20"/>
              </w:rPr>
              <w:t>C0020 to C0170/R03</w:t>
            </w:r>
            <w:r w:rsidR="00444FE1" w:rsidRPr="005A6F5F">
              <w:rPr>
                <w:rFonts w:ascii="Times New Roman" w:hAnsi="Times New Roman" w:cs="Times New Roman"/>
                <w:sz w:val="20"/>
                <w:szCs w:val="20"/>
              </w:rPr>
              <w:t>6</w:t>
            </w:r>
            <w:r w:rsidRPr="005A6F5F">
              <w:rPr>
                <w:rFonts w:ascii="Times New Roman" w:hAnsi="Times New Roman" w:cs="Times New Roman"/>
                <w:sz w:val="20"/>
                <w:szCs w:val="20"/>
              </w:rPr>
              <w:t>0</w:t>
            </w:r>
          </w:p>
          <w:p w14:paraId="1DCC9B93" w14:textId="77777777" w:rsidR="00F6044D" w:rsidRPr="005A6F5F" w:rsidRDefault="0018460F">
            <w:pPr>
              <w:rPr>
                <w:rFonts w:ascii="Times New Roman" w:hAnsi="Times New Roman" w:cs="Times New Roman"/>
                <w:sz w:val="20"/>
                <w:szCs w:val="20"/>
              </w:rPr>
            </w:pPr>
            <w:r w:rsidRPr="005A6F5F">
              <w:rPr>
                <w:rFonts w:ascii="Times New Roman" w:hAnsi="Times New Roman" w:cs="Times New Roman"/>
                <w:sz w:val="20"/>
                <w:szCs w:val="20"/>
              </w:rPr>
              <w:t>(</w:t>
            </w:r>
            <w:r w:rsidR="00F6044D" w:rsidRPr="005A6F5F">
              <w:rPr>
                <w:rFonts w:ascii="Times New Roman" w:hAnsi="Times New Roman" w:cs="Times New Roman"/>
                <w:sz w:val="20"/>
                <w:szCs w:val="20"/>
              </w:rPr>
              <w:t>A33-P33</w:t>
            </w:r>
            <w:r w:rsidRPr="005A6F5F">
              <w:rPr>
                <w:rFonts w:ascii="Times New Roman" w:hAnsi="Times New Roman" w:cs="Times New Roman"/>
                <w:sz w:val="20"/>
                <w:szCs w:val="20"/>
              </w:rPr>
              <w:t>)</w:t>
            </w:r>
          </w:p>
        </w:tc>
        <w:tc>
          <w:tcPr>
            <w:tcW w:w="2551" w:type="dxa"/>
            <w:hideMark/>
            <w:tcPrChange w:id="453" w:author="Author">
              <w:tcPr>
                <w:tcW w:w="2551" w:type="dxa"/>
                <w:hideMark/>
              </w:tcPr>
            </w:tcPrChange>
          </w:tcPr>
          <w:p w14:paraId="4D792693" w14:textId="4ABC41B5" w:rsidR="00F6044D" w:rsidRPr="005A6F5F" w:rsidRDefault="0018460F" w:rsidP="00160F53">
            <w:pPr>
              <w:rPr>
                <w:rFonts w:ascii="Times New Roman" w:hAnsi="Times New Roman" w:cs="Times New Roman"/>
                <w:sz w:val="20"/>
                <w:szCs w:val="20"/>
              </w:rPr>
            </w:pPr>
            <w:r w:rsidRPr="005A6F5F">
              <w:rPr>
                <w:rFonts w:ascii="Times New Roman" w:hAnsi="Times New Roman" w:cs="Times New Roman"/>
                <w:sz w:val="20"/>
                <w:szCs w:val="20"/>
              </w:rPr>
              <w:t>Line of Business, further segmentation by (Homogeneous Risk Groups</w:t>
            </w:r>
            <w:del w:id="454" w:author="Author">
              <w:r w:rsidRPr="005A6F5F" w:rsidDel="00160F53">
                <w:rPr>
                  <w:rFonts w:ascii="Times New Roman" w:hAnsi="Times New Roman" w:cs="Times New Roman"/>
                  <w:sz w:val="20"/>
                  <w:szCs w:val="20"/>
                </w:rPr>
                <w:delText xml:space="preserve"> - HRG</w:delText>
              </w:r>
            </w:del>
            <w:r w:rsidRPr="005A6F5F">
              <w:rPr>
                <w:rFonts w:ascii="Times New Roman" w:hAnsi="Times New Roman" w:cs="Times New Roman"/>
                <w:sz w:val="20"/>
                <w:szCs w:val="20"/>
              </w:rPr>
              <w:t>) – Claims provisions - Total number of homogeneous risk groups</w:t>
            </w:r>
            <w:del w:id="455" w:author="Author">
              <w:r w:rsidRPr="005A6F5F" w:rsidDel="00160F53">
                <w:rPr>
                  <w:rFonts w:ascii="Times New Roman" w:hAnsi="Times New Roman" w:cs="Times New Roman"/>
                  <w:sz w:val="20"/>
                  <w:szCs w:val="20"/>
                </w:rPr>
                <w:delText xml:space="preserve"> (HRGs</w:delText>
              </w:r>
            </w:del>
            <w:r w:rsidRPr="005A6F5F">
              <w:rPr>
                <w:rFonts w:ascii="Times New Roman" w:hAnsi="Times New Roman" w:cs="Times New Roman"/>
                <w:sz w:val="20"/>
                <w:szCs w:val="20"/>
              </w:rPr>
              <w:t>)</w:t>
            </w:r>
          </w:p>
        </w:tc>
        <w:tc>
          <w:tcPr>
            <w:tcW w:w="4394" w:type="dxa"/>
            <w:hideMark/>
            <w:tcPrChange w:id="456" w:author="Author">
              <w:tcPr>
                <w:tcW w:w="4678" w:type="dxa"/>
                <w:hideMark/>
              </w:tcPr>
            </w:tcPrChange>
          </w:tcPr>
          <w:p w14:paraId="3BC9BCE1" w14:textId="77777777" w:rsidR="0018460F" w:rsidRPr="005A6F5F" w:rsidRDefault="0018460F" w:rsidP="0018460F">
            <w:pPr>
              <w:rPr>
                <w:rFonts w:ascii="Times New Roman" w:hAnsi="Times New Roman" w:cs="Times New Roman"/>
                <w:sz w:val="20"/>
                <w:szCs w:val="20"/>
              </w:rPr>
            </w:pPr>
            <w:r w:rsidRPr="005A6F5F">
              <w:rPr>
                <w:rFonts w:ascii="Times New Roman" w:hAnsi="Times New Roman" w:cs="Times New Roman"/>
                <w:sz w:val="20"/>
                <w:szCs w:val="20"/>
              </w:rPr>
              <w:t xml:space="preserve">Information regarding the number of HRG in the segmentation, if the (re)insurance undertaking further segmented LoB into homogenous risk groups according to nature of the risks underlying the contract, for each line of business where that segmentation was performed, regarding direct business and accepted proportional reinsurance and accepted non-proportional reinsurance, in respect of claims provisions. </w:t>
            </w:r>
          </w:p>
          <w:p w14:paraId="455FD7A8" w14:textId="77777777" w:rsidR="00F6044D" w:rsidRPr="005A6F5F" w:rsidRDefault="00F6044D">
            <w:pPr>
              <w:rPr>
                <w:rFonts w:ascii="Times New Roman" w:hAnsi="Times New Roman" w:cs="Times New Roman"/>
                <w:sz w:val="20"/>
                <w:szCs w:val="20"/>
              </w:rPr>
            </w:pPr>
          </w:p>
        </w:tc>
      </w:tr>
      <w:tr w:rsidR="00F6044D" w:rsidRPr="005A6F5F" w14:paraId="68B49F7F" w14:textId="77777777" w:rsidTr="0048321E">
        <w:trPr>
          <w:trHeight w:val="930"/>
          <w:trPrChange w:id="457" w:author="Author">
            <w:trPr>
              <w:trHeight w:val="930"/>
            </w:trPr>
          </w:trPrChange>
        </w:trPr>
        <w:tc>
          <w:tcPr>
            <w:tcW w:w="2019" w:type="dxa"/>
            <w:vMerge w:val="restart"/>
            <w:hideMark/>
            <w:tcPrChange w:id="458" w:author="Author">
              <w:tcPr>
                <w:tcW w:w="2019" w:type="dxa"/>
                <w:vMerge w:val="restart"/>
                <w:hideMark/>
              </w:tcPr>
            </w:tcPrChange>
          </w:tcPr>
          <w:p w14:paraId="42611CB7" w14:textId="64E9DCE4" w:rsidR="00C70B0E" w:rsidRPr="005A6F5F" w:rsidRDefault="00C70B0E" w:rsidP="00C70B0E">
            <w:pPr>
              <w:rPr>
                <w:rFonts w:ascii="Times New Roman" w:hAnsi="Times New Roman" w:cs="Times New Roman"/>
                <w:sz w:val="20"/>
                <w:szCs w:val="20"/>
              </w:rPr>
            </w:pPr>
            <w:r w:rsidRPr="005A6F5F">
              <w:rPr>
                <w:rFonts w:ascii="Times New Roman" w:hAnsi="Times New Roman" w:cs="Times New Roman"/>
                <w:sz w:val="20"/>
                <w:szCs w:val="20"/>
              </w:rPr>
              <w:t>C0020 to C0170/R03</w:t>
            </w:r>
            <w:r w:rsidR="00444FE1" w:rsidRPr="005A6F5F">
              <w:rPr>
                <w:rFonts w:ascii="Times New Roman" w:hAnsi="Times New Roman" w:cs="Times New Roman"/>
                <w:sz w:val="20"/>
                <w:szCs w:val="20"/>
              </w:rPr>
              <w:t>7</w:t>
            </w:r>
            <w:r w:rsidRPr="005A6F5F">
              <w:rPr>
                <w:rFonts w:ascii="Times New Roman" w:hAnsi="Times New Roman" w:cs="Times New Roman"/>
                <w:sz w:val="20"/>
                <w:szCs w:val="20"/>
              </w:rPr>
              <w:t>0</w:t>
            </w:r>
          </w:p>
          <w:p w14:paraId="22976F79" w14:textId="77777777" w:rsidR="00F6044D" w:rsidRPr="005A6F5F" w:rsidRDefault="00C70B0E">
            <w:pPr>
              <w:rPr>
                <w:rFonts w:ascii="Times New Roman" w:hAnsi="Times New Roman" w:cs="Times New Roman"/>
                <w:sz w:val="20"/>
                <w:szCs w:val="20"/>
              </w:rPr>
            </w:pPr>
            <w:r w:rsidRPr="005A6F5F">
              <w:rPr>
                <w:rFonts w:ascii="Times New Roman" w:hAnsi="Times New Roman" w:cs="Times New Roman"/>
                <w:sz w:val="20"/>
                <w:szCs w:val="20"/>
              </w:rPr>
              <w:t>(</w:t>
            </w:r>
            <w:r w:rsidR="00F6044D" w:rsidRPr="005A6F5F">
              <w:rPr>
                <w:rFonts w:ascii="Times New Roman" w:hAnsi="Times New Roman" w:cs="Times New Roman"/>
                <w:sz w:val="20"/>
                <w:szCs w:val="20"/>
              </w:rPr>
              <w:t>A34-P34</w:t>
            </w:r>
            <w:r w:rsidRPr="005A6F5F">
              <w:rPr>
                <w:rFonts w:ascii="Times New Roman" w:hAnsi="Times New Roman" w:cs="Times New Roman"/>
                <w:sz w:val="20"/>
                <w:szCs w:val="20"/>
              </w:rPr>
              <w:t>)</w:t>
            </w:r>
          </w:p>
        </w:tc>
        <w:tc>
          <w:tcPr>
            <w:tcW w:w="2551" w:type="dxa"/>
            <w:vMerge w:val="restart"/>
            <w:hideMark/>
            <w:tcPrChange w:id="459" w:author="Author">
              <w:tcPr>
                <w:tcW w:w="2551" w:type="dxa"/>
                <w:vMerge w:val="restart"/>
                <w:hideMark/>
              </w:tcPr>
            </w:tcPrChange>
          </w:tcPr>
          <w:p w14:paraId="269C4A61"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Best estimate Premium Provisions, Cash out-flows, future benefits and claims</w:t>
            </w:r>
          </w:p>
        </w:tc>
        <w:tc>
          <w:tcPr>
            <w:tcW w:w="4394" w:type="dxa"/>
            <w:vMerge w:val="restart"/>
            <w:hideMark/>
            <w:tcPrChange w:id="460" w:author="Author">
              <w:tcPr>
                <w:tcW w:w="4678" w:type="dxa"/>
                <w:vMerge w:val="restart"/>
                <w:hideMark/>
              </w:tcPr>
            </w:tcPrChange>
          </w:tcPr>
          <w:p w14:paraId="54DE2169" w14:textId="7682A51C" w:rsidR="00F6044D" w:rsidRPr="005A6F5F" w:rsidRDefault="00F6044D" w:rsidP="00C70B0E">
            <w:pPr>
              <w:rPr>
                <w:rFonts w:ascii="Times New Roman" w:hAnsi="Times New Roman" w:cs="Times New Roman"/>
                <w:sz w:val="20"/>
                <w:szCs w:val="20"/>
              </w:rPr>
            </w:pPr>
            <w:r w:rsidRPr="005A6F5F">
              <w:rPr>
                <w:rFonts w:ascii="Times New Roman" w:hAnsi="Times New Roman" w:cs="Times New Roman"/>
                <w:sz w:val="20"/>
                <w:szCs w:val="20"/>
              </w:rPr>
              <w:t xml:space="preserve">The amount of split, for each LoB regarding </w:t>
            </w:r>
            <w:r w:rsidR="00C70B0E" w:rsidRPr="005A6F5F">
              <w:rPr>
                <w:rFonts w:ascii="Times New Roman" w:hAnsi="Times New Roman" w:cs="Times New Roman"/>
                <w:sz w:val="20"/>
                <w:szCs w:val="20"/>
              </w:rPr>
              <w:t>d</w:t>
            </w:r>
            <w:r w:rsidRPr="005A6F5F">
              <w:rPr>
                <w:rFonts w:ascii="Times New Roman" w:hAnsi="Times New Roman" w:cs="Times New Roman"/>
                <w:sz w:val="20"/>
                <w:szCs w:val="20"/>
              </w:rPr>
              <w:t>irect busines</w:t>
            </w:r>
            <w:r w:rsidR="00941E94" w:rsidRPr="005A6F5F">
              <w:rPr>
                <w:rFonts w:ascii="Times New Roman" w:hAnsi="Times New Roman" w:cs="Times New Roman"/>
                <w:sz w:val="20"/>
                <w:szCs w:val="20"/>
              </w:rPr>
              <w:t>s</w:t>
            </w:r>
            <w:r w:rsidRPr="005A6F5F">
              <w:rPr>
                <w:rFonts w:ascii="Times New Roman" w:hAnsi="Times New Roman" w:cs="Times New Roman"/>
                <w:sz w:val="20"/>
                <w:szCs w:val="20"/>
              </w:rPr>
              <w:t xml:space="preserve"> and accepted proportional reinsurance and Accepted non-proportional reinsurance, of cash flows for future benefits and claims used to determine the gross best estimate of premium provisions, i.e. the probability-weighted average of future cash out-flows, discounted to take into account the time value of money (expected present value of future cash-flows). In case of use of stochastic a methodology for the cash-flow projection, it is required to report the average scenario</w:t>
            </w:r>
            <w:r w:rsidR="006D0D03">
              <w:rPr>
                <w:rFonts w:ascii="Times New Roman" w:hAnsi="Times New Roman" w:cs="Times New Roman"/>
                <w:sz w:val="20"/>
                <w:szCs w:val="20"/>
              </w:rPr>
              <w:t>.</w:t>
            </w:r>
          </w:p>
        </w:tc>
      </w:tr>
      <w:tr w:rsidR="00F6044D" w:rsidRPr="005A6F5F" w14:paraId="1350310F" w14:textId="77777777" w:rsidTr="0048321E">
        <w:trPr>
          <w:trHeight w:val="1170"/>
          <w:trPrChange w:id="461" w:author="Author">
            <w:trPr>
              <w:trHeight w:val="1170"/>
            </w:trPr>
          </w:trPrChange>
        </w:trPr>
        <w:tc>
          <w:tcPr>
            <w:tcW w:w="2019" w:type="dxa"/>
            <w:vMerge/>
            <w:hideMark/>
            <w:tcPrChange w:id="462" w:author="Author">
              <w:tcPr>
                <w:tcW w:w="2019" w:type="dxa"/>
                <w:vMerge/>
                <w:hideMark/>
              </w:tcPr>
            </w:tcPrChange>
          </w:tcPr>
          <w:p w14:paraId="7457A99E" w14:textId="77777777" w:rsidR="00F6044D" w:rsidRPr="005A6F5F" w:rsidRDefault="00F6044D">
            <w:pPr>
              <w:rPr>
                <w:rFonts w:ascii="Times New Roman" w:hAnsi="Times New Roman" w:cs="Times New Roman"/>
                <w:sz w:val="20"/>
                <w:szCs w:val="20"/>
              </w:rPr>
            </w:pPr>
          </w:p>
        </w:tc>
        <w:tc>
          <w:tcPr>
            <w:tcW w:w="2551" w:type="dxa"/>
            <w:vMerge/>
            <w:hideMark/>
            <w:tcPrChange w:id="463" w:author="Author">
              <w:tcPr>
                <w:tcW w:w="2551" w:type="dxa"/>
                <w:vMerge/>
                <w:hideMark/>
              </w:tcPr>
            </w:tcPrChange>
          </w:tcPr>
          <w:p w14:paraId="62131479" w14:textId="77777777" w:rsidR="00F6044D" w:rsidRPr="005A6F5F" w:rsidRDefault="00F6044D">
            <w:pPr>
              <w:rPr>
                <w:rFonts w:ascii="Times New Roman" w:hAnsi="Times New Roman" w:cs="Times New Roman"/>
                <w:sz w:val="20"/>
                <w:szCs w:val="20"/>
              </w:rPr>
            </w:pPr>
          </w:p>
        </w:tc>
        <w:tc>
          <w:tcPr>
            <w:tcW w:w="4394" w:type="dxa"/>
            <w:vMerge/>
            <w:hideMark/>
            <w:tcPrChange w:id="464" w:author="Author">
              <w:tcPr>
                <w:tcW w:w="4678" w:type="dxa"/>
                <w:vMerge/>
                <w:hideMark/>
              </w:tcPr>
            </w:tcPrChange>
          </w:tcPr>
          <w:p w14:paraId="11054C63" w14:textId="77777777" w:rsidR="00F6044D" w:rsidRPr="005A6F5F" w:rsidRDefault="00F6044D">
            <w:pPr>
              <w:rPr>
                <w:rFonts w:ascii="Times New Roman" w:hAnsi="Times New Roman" w:cs="Times New Roman"/>
                <w:sz w:val="20"/>
                <w:szCs w:val="20"/>
              </w:rPr>
            </w:pPr>
          </w:p>
        </w:tc>
      </w:tr>
      <w:tr w:rsidR="00F6044D" w:rsidRPr="005A6F5F" w14:paraId="25D5BD26" w14:textId="77777777" w:rsidTr="0048321E">
        <w:trPr>
          <w:trHeight w:val="615"/>
          <w:trPrChange w:id="465" w:author="Author">
            <w:trPr>
              <w:trHeight w:val="615"/>
            </w:trPr>
          </w:trPrChange>
        </w:trPr>
        <w:tc>
          <w:tcPr>
            <w:tcW w:w="2019" w:type="dxa"/>
            <w:vMerge/>
            <w:hideMark/>
            <w:tcPrChange w:id="466" w:author="Author">
              <w:tcPr>
                <w:tcW w:w="2019" w:type="dxa"/>
                <w:vMerge/>
                <w:hideMark/>
              </w:tcPr>
            </w:tcPrChange>
          </w:tcPr>
          <w:p w14:paraId="0676BDAE" w14:textId="77777777" w:rsidR="00F6044D" w:rsidRPr="005A6F5F" w:rsidRDefault="00F6044D">
            <w:pPr>
              <w:rPr>
                <w:rFonts w:ascii="Times New Roman" w:hAnsi="Times New Roman" w:cs="Times New Roman"/>
                <w:sz w:val="20"/>
                <w:szCs w:val="20"/>
              </w:rPr>
            </w:pPr>
          </w:p>
        </w:tc>
        <w:tc>
          <w:tcPr>
            <w:tcW w:w="2551" w:type="dxa"/>
            <w:vMerge/>
            <w:hideMark/>
            <w:tcPrChange w:id="467" w:author="Author">
              <w:tcPr>
                <w:tcW w:w="2551" w:type="dxa"/>
                <w:vMerge/>
                <w:hideMark/>
              </w:tcPr>
            </w:tcPrChange>
          </w:tcPr>
          <w:p w14:paraId="14577CA7" w14:textId="77777777" w:rsidR="00F6044D" w:rsidRPr="005A6F5F" w:rsidRDefault="00F6044D">
            <w:pPr>
              <w:rPr>
                <w:rFonts w:ascii="Times New Roman" w:hAnsi="Times New Roman" w:cs="Times New Roman"/>
                <w:sz w:val="20"/>
                <w:szCs w:val="20"/>
              </w:rPr>
            </w:pPr>
          </w:p>
        </w:tc>
        <w:tc>
          <w:tcPr>
            <w:tcW w:w="4394" w:type="dxa"/>
            <w:vMerge/>
            <w:hideMark/>
            <w:tcPrChange w:id="468" w:author="Author">
              <w:tcPr>
                <w:tcW w:w="4678" w:type="dxa"/>
                <w:vMerge/>
                <w:hideMark/>
              </w:tcPr>
            </w:tcPrChange>
          </w:tcPr>
          <w:p w14:paraId="7B55CE3C" w14:textId="77777777" w:rsidR="00F6044D" w:rsidRPr="005A6F5F" w:rsidRDefault="00F6044D">
            <w:pPr>
              <w:rPr>
                <w:rFonts w:ascii="Times New Roman" w:hAnsi="Times New Roman" w:cs="Times New Roman"/>
                <w:sz w:val="20"/>
                <w:szCs w:val="20"/>
              </w:rPr>
            </w:pPr>
          </w:p>
        </w:tc>
      </w:tr>
      <w:tr w:rsidR="00303ED4" w:rsidRPr="005A6F5F" w14:paraId="67D6A9EE" w14:textId="77777777" w:rsidTr="0048321E">
        <w:trPr>
          <w:trHeight w:val="915"/>
          <w:trPrChange w:id="469" w:author="Author">
            <w:trPr>
              <w:trHeight w:val="915"/>
            </w:trPr>
          </w:trPrChange>
        </w:trPr>
        <w:tc>
          <w:tcPr>
            <w:tcW w:w="2019" w:type="dxa"/>
            <w:tcPrChange w:id="470" w:author="Author">
              <w:tcPr>
                <w:tcW w:w="2019" w:type="dxa"/>
              </w:tcPr>
            </w:tcPrChange>
          </w:tcPr>
          <w:p w14:paraId="13C61D45" w14:textId="7ACBFC0E" w:rsidR="00303ED4" w:rsidRPr="005A6F5F" w:rsidRDefault="00303ED4" w:rsidP="00303ED4">
            <w:pPr>
              <w:rPr>
                <w:rFonts w:ascii="Times New Roman" w:hAnsi="Times New Roman" w:cs="Times New Roman"/>
                <w:sz w:val="20"/>
                <w:szCs w:val="20"/>
              </w:rPr>
            </w:pPr>
            <w:r w:rsidRPr="005A6F5F">
              <w:rPr>
                <w:rFonts w:ascii="Times New Roman" w:hAnsi="Times New Roman" w:cs="Times New Roman"/>
                <w:sz w:val="20"/>
                <w:szCs w:val="20"/>
              </w:rPr>
              <w:t>C0180/R03</w:t>
            </w:r>
            <w:r w:rsidR="00444FE1" w:rsidRPr="005A6F5F">
              <w:rPr>
                <w:rFonts w:ascii="Times New Roman" w:hAnsi="Times New Roman" w:cs="Times New Roman"/>
                <w:sz w:val="20"/>
                <w:szCs w:val="20"/>
              </w:rPr>
              <w:t>7</w:t>
            </w:r>
            <w:r w:rsidRPr="005A6F5F">
              <w:rPr>
                <w:rFonts w:ascii="Times New Roman" w:hAnsi="Times New Roman" w:cs="Times New Roman"/>
                <w:sz w:val="20"/>
                <w:szCs w:val="20"/>
              </w:rPr>
              <w:t>0</w:t>
            </w:r>
          </w:p>
          <w:p w14:paraId="325D97F7" w14:textId="77777777" w:rsidR="00303ED4" w:rsidRPr="005A6F5F" w:rsidRDefault="00303ED4" w:rsidP="00303ED4">
            <w:pPr>
              <w:rPr>
                <w:rFonts w:ascii="Times New Roman" w:hAnsi="Times New Roman" w:cs="Times New Roman"/>
                <w:sz w:val="20"/>
                <w:szCs w:val="20"/>
              </w:rPr>
            </w:pPr>
            <w:r w:rsidRPr="005A6F5F">
              <w:rPr>
                <w:rFonts w:ascii="Times New Roman" w:hAnsi="Times New Roman" w:cs="Times New Roman"/>
                <w:sz w:val="20"/>
                <w:szCs w:val="20"/>
              </w:rPr>
              <w:t>(Q34)</w:t>
            </w:r>
          </w:p>
        </w:tc>
        <w:tc>
          <w:tcPr>
            <w:tcW w:w="2551" w:type="dxa"/>
            <w:tcPrChange w:id="471" w:author="Author">
              <w:tcPr>
                <w:tcW w:w="2551" w:type="dxa"/>
              </w:tcPr>
            </w:tcPrChange>
          </w:tcPr>
          <w:p w14:paraId="4B9BA58A" w14:textId="77777777" w:rsidR="00303ED4" w:rsidRPr="005A6F5F" w:rsidRDefault="00303ED4">
            <w:pPr>
              <w:rPr>
                <w:rFonts w:ascii="Times New Roman" w:hAnsi="Times New Roman" w:cs="Times New Roman"/>
                <w:sz w:val="20"/>
                <w:szCs w:val="20"/>
              </w:rPr>
            </w:pPr>
            <w:r w:rsidRPr="005A6F5F">
              <w:rPr>
                <w:rFonts w:ascii="Times New Roman" w:hAnsi="Times New Roman" w:cs="Times New Roman"/>
                <w:sz w:val="20"/>
                <w:szCs w:val="20"/>
              </w:rPr>
              <w:t>Best estimate Premium Provisions, Cash out-flows, future benefits and claims - Total</w:t>
            </w:r>
          </w:p>
        </w:tc>
        <w:tc>
          <w:tcPr>
            <w:tcW w:w="4394" w:type="dxa"/>
            <w:tcPrChange w:id="472" w:author="Author">
              <w:tcPr>
                <w:tcW w:w="4678" w:type="dxa"/>
              </w:tcPr>
            </w:tcPrChange>
          </w:tcPr>
          <w:p w14:paraId="2D2A6B90" w14:textId="77777777" w:rsidR="00303ED4" w:rsidRPr="005A6F5F" w:rsidRDefault="00303ED4" w:rsidP="00303ED4">
            <w:pPr>
              <w:rPr>
                <w:rFonts w:ascii="Times New Roman" w:hAnsi="Times New Roman" w:cs="Times New Roman"/>
                <w:sz w:val="20"/>
                <w:szCs w:val="20"/>
              </w:rPr>
            </w:pPr>
            <w:r w:rsidRPr="005A6F5F">
              <w:rPr>
                <w:rFonts w:ascii="Times New Roman" w:hAnsi="Times New Roman" w:cs="Times New Roman"/>
                <w:sz w:val="20"/>
                <w:szCs w:val="20"/>
              </w:rPr>
              <w:t>The total amount of cash flows for future benefits and claims used to determine the gross best estimate of premium provisions.</w:t>
            </w:r>
          </w:p>
          <w:p w14:paraId="4F6D3147" w14:textId="77777777" w:rsidR="00303ED4" w:rsidRPr="005A6F5F" w:rsidRDefault="00303ED4" w:rsidP="00303ED4">
            <w:pPr>
              <w:rPr>
                <w:rFonts w:ascii="Times New Roman" w:hAnsi="Times New Roman" w:cs="Times New Roman"/>
                <w:sz w:val="20"/>
                <w:szCs w:val="20"/>
              </w:rPr>
            </w:pPr>
          </w:p>
          <w:p w14:paraId="79630C2A" w14:textId="77777777" w:rsidR="00303ED4" w:rsidRPr="005A6F5F" w:rsidRDefault="00303ED4" w:rsidP="00DC160B">
            <w:pPr>
              <w:rPr>
                <w:rFonts w:ascii="Times New Roman" w:hAnsi="Times New Roman" w:cs="Times New Roman"/>
                <w:sz w:val="20"/>
                <w:szCs w:val="20"/>
              </w:rPr>
            </w:pPr>
          </w:p>
        </w:tc>
      </w:tr>
      <w:tr w:rsidR="00F6044D" w:rsidRPr="005A6F5F" w14:paraId="3F724529" w14:textId="77777777" w:rsidTr="0048321E">
        <w:trPr>
          <w:trHeight w:val="915"/>
          <w:trPrChange w:id="473" w:author="Author">
            <w:trPr>
              <w:trHeight w:val="915"/>
            </w:trPr>
          </w:trPrChange>
        </w:trPr>
        <w:tc>
          <w:tcPr>
            <w:tcW w:w="2019" w:type="dxa"/>
            <w:vMerge w:val="restart"/>
            <w:hideMark/>
            <w:tcPrChange w:id="474" w:author="Author">
              <w:tcPr>
                <w:tcW w:w="2019" w:type="dxa"/>
                <w:vMerge w:val="restart"/>
                <w:hideMark/>
              </w:tcPr>
            </w:tcPrChange>
          </w:tcPr>
          <w:p w14:paraId="31420746" w14:textId="5B5F1C24" w:rsidR="00C70B0E" w:rsidRPr="005A6F5F" w:rsidRDefault="00C70B0E" w:rsidP="00C70B0E">
            <w:pPr>
              <w:rPr>
                <w:rFonts w:ascii="Times New Roman" w:hAnsi="Times New Roman" w:cs="Times New Roman"/>
                <w:sz w:val="20"/>
                <w:szCs w:val="20"/>
              </w:rPr>
            </w:pPr>
            <w:r w:rsidRPr="005A6F5F">
              <w:rPr>
                <w:rFonts w:ascii="Times New Roman" w:hAnsi="Times New Roman" w:cs="Times New Roman"/>
                <w:sz w:val="20"/>
                <w:szCs w:val="20"/>
              </w:rPr>
              <w:t>C0020 to C0170/R0</w:t>
            </w:r>
            <w:r w:rsidR="00444FE1" w:rsidRPr="005A6F5F">
              <w:rPr>
                <w:rFonts w:ascii="Times New Roman" w:hAnsi="Times New Roman" w:cs="Times New Roman"/>
                <w:sz w:val="20"/>
                <w:szCs w:val="20"/>
              </w:rPr>
              <w:t>38</w:t>
            </w:r>
            <w:r w:rsidRPr="005A6F5F">
              <w:rPr>
                <w:rFonts w:ascii="Times New Roman" w:hAnsi="Times New Roman" w:cs="Times New Roman"/>
                <w:sz w:val="20"/>
                <w:szCs w:val="20"/>
              </w:rPr>
              <w:t>0</w:t>
            </w:r>
          </w:p>
          <w:p w14:paraId="4D1DCCEA" w14:textId="77777777" w:rsidR="00F6044D" w:rsidRPr="005A6F5F" w:rsidRDefault="00C70B0E">
            <w:pPr>
              <w:rPr>
                <w:rFonts w:ascii="Times New Roman" w:hAnsi="Times New Roman" w:cs="Times New Roman"/>
                <w:sz w:val="20"/>
                <w:szCs w:val="20"/>
              </w:rPr>
            </w:pPr>
            <w:r w:rsidRPr="005A6F5F">
              <w:rPr>
                <w:rFonts w:ascii="Times New Roman" w:hAnsi="Times New Roman" w:cs="Times New Roman"/>
                <w:sz w:val="20"/>
                <w:szCs w:val="20"/>
              </w:rPr>
              <w:t>(</w:t>
            </w:r>
            <w:r w:rsidR="00F6044D" w:rsidRPr="005A6F5F">
              <w:rPr>
                <w:rFonts w:ascii="Times New Roman" w:hAnsi="Times New Roman" w:cs="Times New Roman"/>
                <w:sz w:val="20"/>
                <w:szCs w:val="20"/>
              </w:rPr>
              <w:t>A35-P35</w:t>
            </w:r>
            <w:r w:rsidRPr="005A6F5F">
              <w:rPr>
                <w:rFonts w:ascii="Times New Roman" w:hAnsi="Times New Roman" w:cs="Times New Roman"/>
                <w:sz w:val="20"/>
                <w:szCs w:val="20"/>
              </w:rPr>
              <w:t>)</w:t>
            </w:r>
          </w:p>
        </w:tc>
        <w:tc>
          <w:tcPr>
            <w:tcW w:w="2551" w:type="dxa"/>
            <w:vMerge w:val="restart"/>
            <w:hideMark/>
            <w:tcPrChange w:id="475" w:author="Author">
              <w:tcPr>
                <w:tcW w:w="2551" w:type="dxa"/>
                <w:vMerge w:val="restart"/>
                <w:hideMark/>
              </w:tcPr>
            </w:tcPrChange>
          </w:tcPr>
          <w:p w14:paraId="0B4B079A"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Best estimate Premium Provisions, Cash out-flows, future expenses and other cash-out flows</w:t>
            </w:r>
          </w:p>
        </w:tc>
        <w:tc>
          <w:tcPr>
            <w:tcW w:w="4394" w:type="dxa"/>
            <w:vMerge w:val="restart"/>
            <w:hideMark/>
            <w:tcPrChange w:id="476" w:author="Author">
              <w:tcPr>
                <w:tcW w:w="4678" w:type="dxa"/>
                <w:vMerge w:val="restart"/>
                <w:hideMark/>
              </w:tcPr>
            </w:tcPrChange>
          </w:tcPr>
          <w:p w14:paraId="586F4336"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The amount of</w:t>
            </w:r>
            <w:r w:rsidR="00C70B0E" w:rsidRPr="005A6F5F">
              <w:rPr>
                <w:rFonts w:ascii="Times New Roman" w:hAnsi="Times New Roman" w:cs="Times New Roman"/>
                <w:sz w:val="20"/>
                <w:szCs w:val="20"/>
              </w:rPr>
              <w:t xml:space="preserve"> split, for each LoB regarding d</w:t>
            </w:r>
            <w:r w:rsidRPr="005A6F5F">
              <w:rPr>
                <w:rFonts w:ascii="Times New Roman" w:hAnsi="Times New Roman" w:cs="Times New Roman"/>
                <w:sz w:val="20"/>
                <w:szCs w:val="20"/>
              </w:rPr>
              <w:t>irect busines</w:t>
            </w:r>
            <w:r w:rsidR="00941E94" w:rsidRPr="005A6F5F">
              <w:rPr>
                <w:rFonts w:ascii="Times New Roman" w:hAnsi="Times New Roman" w:cs="Times New Roman"/>
                <w:sz w:val="20"/>
                <w:szCs w:val="20"/>
              </w:rPr>
              <w:t>s</w:t>
            </w:r>
            <w:r w:rsidRPr="005A6F5F">
              <w:rPr>
                <w:rFonts w:ascii="Times New Roman" w:hAnsi="Times New Roman" w:cs="Times New Roman"/>
                <w:sz w:val="20"/>
                <w:szCs w:val="20"/>
              </w:rPr>
              <w:t xml:space="preserve"> and accepted proportional reinsurance and Accepted non-proportional reinsurance,</w:t>
            </w:r>
            <w:r w:rsidR="00941E94" w:rsidRPr="005A6F5F">
              <w:rPr>
                <w:rFonts w:ascii="Times New Roman" w:hAnsi="Times New Roman" w:cs="Times New Roman"/>
                <w:sz w:val="20"/>
                <w:szCs w:val="20"/>
              </w:rPr>
              <w:t xml:space="preserve"> </w:t>
            </w:r>
            <w:r w:rsidRPr="005A6F5F">
              <w:rPr>
                <w:rFonts w:ascii="Times New Roman" w:hAnsi="Times New Roman" w:cs="Times New Roman"/>
                <w:sz w:val="20"/>
                <w:szCs w:val="20"/>
              </w:rPr>
              <w:t>of cash flows for future expenses and other cash out-flows used to determine the gross best estimate of premium provisions, i.e. the probability-weighted average of future cash out-flows, discounted to take into account the time value of money (expected present value of future cash-flows). In case of use of stochastic a methodology for the cash-flow projection, it is required to report the average scenario</w:t>
            </w:r>
            <w:r w:rsidR="00C70B0E" w:rsidRPr="005A6F5F">
              <w:rPr>
                <w:rFonts w:ascii="Times New Roman" w:hAnsi="Times New Roman" w:cs="Times New Roman"/>
                <w:sz w:val="20"/>
                <w:szCs w:val="20"/>
              </w:rPr>
              <w:t>.</w:t>
            </w:r>
          </w:p>
        </w:tc>
      </w:tr>
      <w:tr w:rsidR="00F6044D" w:rsidRPr="005A6F5F" w14:paraId="054384FC" w14:textId="77777777" w:rsidTr="0048321E">
        <w:trPr>
          <w:trHeight w:val="285"/>
          <w:trPrChange w:id="477" w:author="Author">
            <w:trPr>
              <w:trHeight w:val="285"/>
            </w:trPr>
          </w:trPrChange>
        </w:trPr>
        <w:tc>
          <w:tcPr>
            <w:tcW w:w="2019" w:type="dxa"/>
            <w:vMerge/>
            <w:hideMark/>
            <w:tcPrChange w:id="478" w:author="Author">
              <w:tcPr>
                <w:tcW w:w="2019" w:type="dxa"/>
                <w:vMerge/>
                <w:hideMark/>
              </w:tcPr>
            </w:tcPrChange>
          </w:tcPr>
          <w:p w14:paraId="1DD407DE" w14:textId="77777777" w:rsidR="00F6044D" w:rsidRPr="005A6F5F" w:rsidRDefault="00F6044D">
            <w:pPr>
              <w:rPr>
                <w:rFonts w:ascii="Times New Roman" w:hAnsi="Times New Roman" w:cs="Times New Roman"/>
                <w:sz w:val="20"/>
                <w:szCs w:val="20"/>
              </w:rPr>
            </w:pPr>
          </w:p>
        </w:tc>
        <w:tc>
          <w:tcPr>
            <w:tcW w:w="2551" w:type="dxa"/>
            <w:vMerge/>
            <w:hideMark/>
            <w:tcPrChange w:id="479" w:author="Author">
              <w:tcPr>
                <w:tcW w:w="2551" w:type="dxa"/>
                <w:vMerge/>
                <w:hideMark/>
              </w:tcPr>
            </w:tcPrChange>
          </w:tcPr>
          <w:p w14:paraId="6A3E9E8C" w14:textId="77777777" w:rsidR="00F6044D" w:rsidRPr="005A6F5F" w:rsidRDefault="00F6044D">
            <w:pPr>
              <w:rPr>
                <w:rFonts w:ascii="Times New Roman" w:hAnsi="Times New Roman" w:cs="Times New Roman"/>
                <w:sz w:val="20"/>
                <w:szCs w:val="20"/>
              </w:rPr>
            </w:pPr>
          </w:p>
        </w:tc>
        <w:tc>
          <w:tcPr>
            <w:tcW w:w="4394" w:type="dxa"/>
            <w:vMerge/>
            <w:hideMark/>
            <w:tcPrChange w:id="480" w:author="Author">
              <w:tcPr>
                <w:tcW w:w="4678" w:type="dxa"/>
                <w:vMerge/>
                <w:hideMark/>
              </w:tcPr>
            </w:tcPrChange>
          </w:tcPr>
          <w:p w14:paraId="7F5544F6" w14:textId="77777777" w:rsidR="00F6044D" w:rsidRPr="005A6F5F" w:rsidRDefault="00F6044D">
            <w:pPr>
              <w:rPr>
                <w:rFonts w:ascii="Times New Roman" w:hAnsi="Times New Roman" w:cs="Times New Roman"/>
                <w:sz w:val="20"/>
                <w:szCs w:val="20"/>
              </w:rPr>
            </w:pPr>
          </w:p>
        </w:tc>
      </w:tr>
      <w:tr w:rsidR="00F6044D" w:rsidRPr="005A6F5F" w14:paraId="710EDF2D" w14:textId="77777777" w:rsidTr="0048321E">
        <w:trPr>
          <w:trHeight w:val="1500"/>
          <w:trPrChange w:id="481" w:author="Author">
            <w:trPr>
              <w:trHeight w:val="1500"/>
            </w:trPr>
          </w:trPrChange>
        </w:trPr>
        <w:tc>
          <w:tcPr>
            <w:tcW w:w="2019" w:type="dxa"/>
            <w:vMerge/>
            <w:hideMark/>
            <w:tcPrChange w:id="482" w:author="Author">
              <w:tcPr>
                <w:tcW w:w="2019" w:type="dxa"/>
                <w:vMerge/>
                <w:hideMark/>
              </w:tcPr>
            </w:tcPrChange>
          </w:tcPr>
          <w:p w14:paraId="0A517584" w14:textId="77777777" w:rsidR="00F6044D" w:rsidRPr="005A6F5F" w:rsidRDefault="00F6044D">
            <w:pPr>
              <w:rPr>
                <w:rFonts w:ascii="Times New Roman" w:hAnsi="Times New Roman" w:cs="Times New Roman"/>
                <w:sz w:val="20"/>
                <w:szCs w:val="20"/>
              </w:rPr>
            </w:pPr>
          </w:p>
        </w:tc>
        <w:tc>
          <w:tcPr>
            <w:tcW w:w="2551" w:type="dxa"/>
            <w:vMerge/>
            <w:hideMark/>
            <w:tcPrChange w:id="483" w:author="Author">
              <w:tcPr>
                <w:tcW w:w="2551" w:type="dxa"/>
                <w:vMerge/>
                <w:hideMark/>
              </w:tcPr>
            </w:tcPrChange>
          </w:tcPr>
          <w:p w14:paraId="721604BE" w14:textId="77777777" w:rsidR="00F6044D" w:rsidRPr="005A6F5F" w:rsidRDefault="00F6044D">
            <w:pPr>
              <w:rPr>
                <w:rFonts w:ascii="Times New Roman" w:hAnsi="Times New Roman" w:cs="Times New Roman"/>
                <w:sz w:val="20"/>
                <w:szCs w:val="20"/>
              </w:rPr>
            </w:pPr>
          </w:p>
        </w:tc>
        <w:tc>
          <w:tcPr>
            <w:tcW w:w="4394" w:type="dxa"/>
            <w:vMerge/>
            <w:hideMark/>
            <w:tcPrChange w:id="484" w:author="Author">
              <w:tcPr>
                <w:tcW w:w="4678" w:type="dxa"/>
                <w:vMerge/>
                <w:hideMark/>
              </w:tcPr>
            </w:tcPrChange>
          </w:tcPr>
          <w:p w14:paraId="51C0EB47" w14:textId="77777777" w:rsidR="00F6044D" w:rsidRPr="005A6F5F" w:rsidRDefault="00F6044D">
            <w:pPr>
              <w:rPr>
                <w:rFonts w:ascii="Times New Roman" w:hAnsi="Times New Roman" w:cs="Times New Roman"/>
                <w:sz w:val="20"/>
                <w:szCs w:val="20"/>
              </w:rPr>
            </w:pPr>
          </w:p>
        </w:tc>
      </w:tr>
      <w:tr w:rsidR="00303ED4" w:rsidRPr="005A6F5F" w14:paraId="2E766A2C" w14:textId="77777777" w:rsidTr="0048321E">
        <w:trPr>
          <w:trHeight w:val="915"/>
          <w:trPrChange w:id="485" w:author="Author">
            <w:trPr>
              <w:trHeight w:val="915"/>
            </w:trPr>
          </w:trPrChange>
        </w:trPr>
        <w:tc>
          <w:tcPr>
            <w:tcW w:w="2019" w:type="dxa"/>
            <w:tcPrChange w:id="486" w:author="Author">
              <w:tcPr>
                <w:tcW w:w="2019" w:type="dxa"/>
              </w:tcPr>
            </w:tcPrChange>
          </w:tcPr>
          <w:p w14:paraId="6294C020" w14:textId="6AC78896" w:rsidR="00303ED4" w:rsidRPr="005A6F5F" w:rsidRDefault="00303ED4" w:rsidP="00793878">
            <w:pPr>
              <w:rPr>
                <w:rFonts w:ascii="Times New Roman" w:hAnsi="Times New Roman" w:cs="Times New Roman"/>
                <w:sz w:val="20"/>
                <w:szCs w:val="20"/>
              </w:rPr>
            </w:pPr>
            <w:r w:rsidRPr="005A6F5F">
              <w:rPr>
                <w:rFonts w:ascii="Times New Roman" w:hAnsi="Times New Roman" w:cs="Times New Roman"/>
                <w:sz w:val="20"/>
                <w:szCs w:val="20"/>
              </w:rPr>
              <w:t>C0180/R03</w:t>
            </w:r>
            <w:r w:rsidR="00444FE1" w:rsidRPr="005A6F5F">
              <w:rPr>
                <w:rFonts w:ascii="Times New Roman" w:hAnsi="Times New Roman" w:cs="Times New Roman"/>
                <w:sz w:val="20"/>
                <w:szCs w:val="20"/>
              </w:rPr>
              <w:t>8</w:t>
            </w:r>
            <w:r w:rsidRPr="005A6F5F">
              <w:rPr>
                <w:rFonts w:ascii="Times New Roman" w:hAnsi="Times New Roman" w:cs="Times New Roman"/>
                <w:sz w:val="20"/>
                <w:szCs w:val="20"/>
              </w:rPr>
              <w:t>0</w:t>
            </w:r>
          </w:p>
          <w:p w14:paraId="7F9B7259" w14:textId="77777777" w:rsidR="00303ED4" w:rsidRPr="005A6F5F" w:rsidRDefault="00303ED4" w:rsidP="00793878">
            <w:pPr>
              <w:rPr>
                <w:rFonts w:ascii="Times New Roman" w:hAnsi="Times New Roman" w:cs="Times New Roman"/>
                <w:sz w:val="20"/>
                <w:szCs w:val="20"/>
              </w:rPr>
            </w:pPr>
            <w:r w:rsidRPr="005A6F5F">
              <w:rPr>
                <w:rFonts w:ascii="Times New Roman" w:hAnsi="Times New Roman" w:cs="Times New Roman"/>
                <w:sz w:val="20"/>
                <w:szCs w:val="20"/>
              </w:rPr>
              <w:t>(Q35)</w:t>
            </w:r>
          </w:p>
        </w:tc>
        <w:tc>
          <w:tcPr>
            <w:tcW w:w="2551" w:type="dxa"/>
            <w:tcPrChange w:id="487" w:author="Author">
              <w:tcPr>
                <w:tcW w:w="2551" w:type="dxa"/>
              </w:tcPr>
            </w:tcPrChange>
          </w:tcPr>
          <w:p w14:paraId="097EC1A9" w14:textId="77777777" w:rsidR="00303ED4" w:rsidRPr="005A6F5F" w:rsidRDefault="00303ED4" w:rsidP="00793878">
            <w:pPr>
              <w:rPr>
                <w:rFonts w:ascii="Times New Roman" w:hAnsi="Times New Roman" w:cs="Times New Roman"/>
                <w:sz w:val="20"/>
                <w:szCs w:val="20"/>
              </w:rPr>
            </w:pPr>
            <w:r w:rsidRPr="005A6F5F">
              <w:rPr>
                <w:rFonts w:ascii="Times New Roman" w:hAnsi="Times New Roman" w:cs="Times New Roman"/>
                <w:sz w:val="20"/>
                <w:szCs w:val="20"/>
              </w:rPr>
              <w:t>Best estimate Premium Provisions, Cash out-flows, future expenses and other cash-out flows - Total</w:t>
            </w:r>
          </w:p>
        </w:tc>
        <w:tc>
          <w:tcPr>
            <w:tcW w:w="4394" w:type="dxa"/>
            <w:tcPrChange w:id="488" w:author="Author">
              <w:tcPr>
                <w:tcW w:w="4678" w:type="dxa"/>
              </w:tcPr>
            </w:tcPrChange>
          </w:tcPr>
          <w:p w14:paraId="5ED837A6" w14:textId="77777777" w:rsidR="00303ED4" w:rsidRPr="005A6F5F" w:rsidRDefault="00303ED4" w:rsidP="00793878">
            <w:pPr>
              <w:rPr>
                <w:rFonts w:ascii="Times New Roman" w:hAnsi="Times New Roman" w:cs="Times New Roman"/>
                <w:sz w:val="20"/>
                <w:szCs w:val="20"/>
              </w:rPr>
            </w:pPr>
            <w:r w:rsidRPr="005A6F5F">
              <w:rPr>
                <w:rFonts w:ascii="Times New Roman" w:hAnsi="Times New Roman" w:cs="Times New Roman"/>
                <w:sz w:val="20"/>
                <w:szCs w:val="20"/>
              </w:rPr>
              <w:t>The total amount of future expenses and other cash-out flows used to determine the gross best estimate of premium provisions.</w:t>
            </w:r>
          </w:p>
          <w:p w14:paraId="27DBD18B" w14:textId="77777777" w:rsidR="00303ED4" w:rsidRPr="005A6F5F" w:rsidRDefault="00303ED4" w:rsidP="00793878">
            <w:pPr>
              <w:rPr>
                <w:rFonts w:ascii="Times New Roman" w:hAnsi="Times New Roman" w:cs="Times New Roman"/>
                <w:sz w:val="20"/>
                <w:szCs w:val="20"/>
              </w:rPr>
            </w:pPr>
          </w:p>
          <w:p w14:paraId="77EBDC7C" w14:textId="77777777" w:rsidR="00303ED4" w:rsidRPr="005A6F5F" w:rsidRDefault="00303ED4" w:rsidP="00DC160B">
            <w:pPr>
              <w:rPr>
                <w:rFonts w:ascii="Times New Roman" w:hAnsi="Times New Roman" w:cs="Times New Roman"/>
                <w:sz w:val="20"/>
                <w:szCs w:val="20"/>
              </w:rPr>
            </w:pPr>
          </w:p>
        </w:tc>
      </w:tr>
      <w:tr w:rsidR="00F6044D" w:rsidRPr="005A6F5F" w14:paraId="6D14F570" w14:textId="77777777" w:rsidTr="0048321E">
        <w:trPr>
          <w:trHeight w:val="915"/>
          <w:trPrChange w:id="489" w:author="Author">
            <w:trPr>
              <w:trHeight w:val="915"/>
            </w:trPr>
          </w:trPrChange>
        </w:trPr>
        <w:tc>
          <w:tcPr>
            <w:tcW w:w="2019" w:type="dxa"/>
            <w:vMerge w:val="restart"/>
            <w:hideMark/>
            <w:tcPrChange w:id="490" w:author="Author">
              <w:tcPr>
                <w:tcW w:w="2019" w:type="dxa"/>
                <w:vMerge w:val="restart"/>
                <w:hideMark/>
              </w:tcPr>
            </w:tcPrChange>
          </w:tcPr>
          <w:p w14:paraId="0FD3EDD5" w14:textId="2B5E125D" w:rsidR="00C70B0E" w:rsidRPr="005A6F5F" w:rsidRDefault="00C70B0E" w:rsidP="00C70B0E">
            <w:pPr>
              <w:rPr>
                <w:rFonts w:ascii="Times New Roman" w:hAnsi="Times New Roman" w:cs="Times New Roman"/>
                <w:sz w:val="20"/>
                <w:szCs w:val="20"/>
              </w:rPr>
            </w:pPr>
            <w:r w:rsidRPr="005A6F5F">
              <w:rPr>
                <w:rFonts w:ascii="Times New Roman" w:hAnsi="Times New Roman" w:cs="Times New Roman"/>
                <w:sz w:val="20"/>
                <w:szCs w:val="20"/>
              </w:rPr>
              <w:t>C0020 to C0170/R03</w:t>
            </w:r>
            <w:r w:rsidR="00444FE1" w:rsidRPr="005A6F5F">
              <w:rPr>
                <w:rFonts w:ascii="Times New Roman" w:hAnsi="Times New Roman" w:cs="Times New Roman"/>
                <w:sz w:val="20"/>
                <w:szCs w:val="20"/>
              </w:rPr>
              <w:t>9</w:t>
            </w:r>
            <w:r w:rsidRPr="005A6F5F">
              <w:rPr>
                <w:rFonts w:ascii="Times New Roman" w:hAnsi="Times New Roman" w:cs="Times New Roman"/>
                <w:sz w:val="20"/>
                <w:szCs w:val="20"/>
              </w:rPr>
              <w:t>0</w:t>
            </w:r>
          </w:p>
          <w:p w14:paraId="5057C1AB" w14:textId="77777777" w:rsidR="00F6044D" w:rsidRPr="005A6F5F" w:rsidRDefault="00C70B0E">
            <w:pPr>
              <w:rPr>
                <w:rFonts w:ascii="Times New Roman" w:hAnsi="Times New Roman" w:cs="Times New Roman"/>
                <w:sz w:val="20"/>
                <w:szCs w:val="20"/>
              </w:rPr>
            </w:pPr>
            <w:r w:rsidRPr="005A6F5F">
              <w:rPr>
                <w:rFonts w:ascii="Times New Roman" w:hAnsi="Times New Roman" w:cs="Times New Roman"/>
                <w:sz w:val="20"/>
                <w:szCs w:val="20"/>
              </w:rPr>
              <w:t>(</w:t>
            </w:r>
            <w:r w:rsidR="00F6044D" w:rsidRPr="005A6F5F">
              <w:rPr>
                <w:rFonts w:ascii="Times New Roman" w:hAnsi="Times New Roman" w:cs="Times New Roman"/>
                <w:sz w:val="20"/>
                <w:szCs w:val="20"/>
              </w:rPr>
              <w:t>A36-P36</w:t>
            </w:r>
            <w:r w:rsidRPr="005A6F5F">
              <w:rPr>
                <w:rFonts w:ascii="Times New Roman" w:hAnsi="Times New Roman" w:cs="Times New Roman"/>
                <w:sz w:val="20"/>
                <w:szCs w:val="20"/>
              </w:rPr>
              <w:t>)</w:t>
            </w:r>
          </w:p>
        </w:tc>
        <w:tc>
          <w:tcPr>
            <w:tcW w:w="2551" w:type="dxa"/>
            <w:vMerge w:val="restart"/>
            <w:hideMark/>
            <w:tcPrChange w:id="491" w:author="Author">
              <w:tcPr>
                <w:tcW w:w="2551" w:type="dxa"/>
                <w:vMerge w:val="restart"/>
                <w:hideMark/>
              </w:tcPr>
            </w:tcPrChange>
          </w:tcPr>
          <w:p w14:paraId="51ADAD4A"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Best estimate Premium Provisions, Cash in-flows, future premiums</w:t>
            </w:r>
          </w:p>
        </w:tc>
        <w:tc>
          <w:tcPr>
            <w:tcW w:w="4394" w:type="dxa"/>
            <w:vMerge w:val="restart"/>
            <w:hideMark/>
            <w:tcPrChange w:id="492" w:author="Author">
              <w:tcPr>
                <w:tcW w:w="4678" w:type="dxa"/>
                <w:vMerge w:val="restart"/>
                <w:hideMark/>
              </w:tcPr>
            </w:tcPrChange>
          </w:tcPr>
          <w:p w14:paraId="0EDDC681" w14:textId="139CEAA2" w:rsidR="00F6044D" w:rsidRPr="005A6F5F" w:rsidRDefault="00F6044D" w:rsidP="00D44818">
            <w:pPr>
              <w:rPr>
                <w:rFonts w:ascii="Times New Roman" w:hAnsi="Times New Roman" w:cs="Times New Roman"/>
                <w:sz w:val="20"/>
                <w:szCs w:val="20"/>
              </w:rPr>
            </w:pPr>
            <w:r w:rsidRPr="005A6F5F">
              <w:rPr>
                <w:rFonts w:ascii="Times New Roman" w:hAnsi="Times New Roman" w:cs="Times New Roman"/>
                <w:sz w:val="20"/>
                <w:szCs w:val="20"/>
              </w:rPr>
              <w:t>The amount of</w:t>
            </w:r>
            <w:r w:rsidR="00C70B0E" w:rsidRPr="005A6F5F">
              <w:rPr>
                <w:rFonts w:ascii="Times New Roman" w:hAnsi="Times New Roman" w:cs="Times New Roman"/>
                <w:sz w:val="20"/>
                <w:szCs w:val="20"/>
              </w:rPr>
              <w:t xml:space="preserve"> split, for each LoB regarding d</w:t>
            </w:r>
            <w:r w:rsidRPr="005A6F5F">
              <w:rPr>
                <w:rFonts w:ascii="Times New Roman" w:hAnsi="Times New Roman" w:cs="Times New Roman"/>
                <w:sz w:val="20"/>
                <w:szCs w:val="20"/>
              </w:rPr>
              <w:t xml:space="preserve">irect </w:t>
            </w:r>
            <w:del w:id="493" w:author="Author">
              <w:r w:rsidRPr="005A6F5F" w:rsidDel="00D44818">
                <w:rPr>
                  <w:rFonts w:ascii="Times New Roman" w:hAnsi="Times New Roman" w:cs="Times New Roman"/>
                  <w:sz w:val="20"/>
                  <w:szCs w:val="20"/>
                </w:rPr>
                <w:delText>busines</w:delText>
              </w:r>
            </w:del>
            <w:ins w:id="494" w:author="Author">
              <w:r w:rsidR="00D44818" w:rsidRPr="005A6F5F">
                <w:rPr>
                  <w:rFonts w:ascii="Times New Roman" w:hAnsi="Times New Roman" w:cs="Times New Roman"/>
                  <w:sz w:val="20"/>
                  <w:szCs w:val="20"/>
                </w:rPr>
                <w:t>business</w:t>
              </w:r>
            </w:ins>
            <w:r w:rsidRPr="005A6F5F">
              <w:rPr>
                <w:rFonts w:ascii="Times New Roman" w:hAnsi="Times New Roman" w:cs="Times New Roman"/>
                <w:sz w:val="20"/>
                <w:szCs w:val="20"/>
              </w:rPr>
              <w:t xml:space="preserve"> and accepted proportional reinsurance and </w:t>
            </w:r>
            <w:del w:id="495" w:author="Author">
              <w:r w:rsidRPr="005A6F5F" w:rsidDel="00D44818">
                <w:rPr>
                  <w:rFonts w:ascii="Times New Roman" w:hAnsi="Times New Roman" w:cs="Times New Roman"/>
                  <w:sz w:val="20"/>
                  <w:szCs w:val="20"/>
                </w:rPr>
                <w:delText>A</w:delText>
              </w:r>
            </w:del>
            <w:ins w:id="496" w:author="Author">
              <w:r w:rsidR="00D44818">
                <w:rPr>
                  <w:rFonts w:ascii="Times New Roman" w:hAnsi="Times New Roman" w:cs="Times New Roman"/>
                  <w:sz w:val="20"/>
                  <w:szCs w:val="20"/>
                </w:rPr>
                <w:t>a</w:t>
              </w:r>
            </w:ins>
            <w:r w:rsidRPr="005A6F5F">
              <w:rPr>
                <w:rFonts w:ascii="Times New Roman" w:hAnsi="Times New Roman" w:cs="Times New Roman"/>
                <w:sz w:val="20"/>
                <w:szCs w:val="20"/>
              </w:rPr>
              <w:t>ccepted non-proportional reinsurance, of cash flows for future premiums used to determine the gross best estimate of premium provisions, i.e. the probability-weighted average of future cash in-flows, discounted to take into account the time value of money (expected present value of future cash-flows). In case of use of stochastic a methodology for the cash-flow projection, it is required to report the average scenario</w:t>
            </w:r>
            <w:r w:rsidR="00C70B0E" w:rsidRPr="005A6F5F">
              <w:rPr>
                <w:rFonts w:ascii="Times New Roman" w:hAnsi="Times New Roman" w:cs="Times New Roman"/>
                <w:sz w:val="20"/>
                <w:szCs w:val="20"/>
              </w:rPr>
              <w:t>.</w:t>
            </w:r>
          </w:p>
        </w:tc>
      </w:tr>
      <w:tr w:rsidR="00F6044D" w:rsidRPr="005A6F5F" w14:paraId="48F12814" w14:textId="77777777" w:rsidTr="0048321E">
        <w:trPr>
          <w:trHeight w:val="1020"/>
          <w:trPrChange w:id="497" w:author="Author">
            <w:trPr>
              <w:trHeight w:val="1020"/>
            </w:trPr>
          </w:trPrChange>
        </w:trPr>
        <w:tc>
          <w:tcPr>
            <w:tcW w:w="2019" w:type="dxa"/>
            <w:vMerge/>
            <w:hideMark/>
            <w:tcPrChange w:id="498" w:author="Author">
              <w:tcPr>
                <w:tcW w:w="2019" w:type="dxa"/>
                <w:vMerge/>
                <w:hideMark/>
              </w:tcPr>
            </w:tcPrChange>
          </w:tcPr>
          <w:p w14:paraId="5818BAD4" w14:textId="77777777" w:rsidR="00F6044D" w:rsidRPr="005A6F5F" w:rsidRDefault="00F6044D">
            <w:pPr>
              <w:rPr>
                <w:rFonts w:ascii="Times New Roman" w:hAnsi="Times New Roman" w:cs="Times New Roman"/>
                <w:sz w:val="20"/>
                <w:szCs w:val="20"/>
              </w:rPr>
            </w:pPr>
          </w:p>
        </w:tc>
        <w:tc>
          <w:tcPr>
            <w:tcW w:w="2551" w:type="dxa"/>
            <w:vMerge/>
            <w:hideMark/>
            <w:tcPrChange w:id="499" w:author="Author">
              <w:tcPr>
                <w:tcW w:w="2551" w:type="dxa"/>
                <w:vMerge/>
                <w:hideMark/>
              </w:tcPr>
            </w:tcPrChange>
          </w:tcPr>
          <w:p w14:paraId="47C43BA5" w14:textId="77777777" w:rsidR="00F6044D" w:rsidRPr="005A6F5F" w:rsidRDefault="00F6044D">
            <w:pPr>
              <w:rPr>
                <w:rFonts w:ascii="Times New Roman" w:hAnsi="Times New Roman" w:cs="Times New Roman"/>
                <w:sz w:val="20"/>
                <w:szCs w:val="20"/>
              </w:rPr>
            </w:pPr>
          </w:p>
        </w:tc>
        <w:tc>
          <w:tcPr>
            <w:tcW w:w="4394" w:type="dxa"/>
            <w:vMerge/>
            <w:hideMark/>
            <w:tcPrChange w:id="500" w:author="Author">
              <w:tcPr>
                <w:tcW w:w="4678" w:type="dxa"/>
                <w:vMerge/>
                <w:hideMark/>
              </w:tcPr>
            </w:tcPrChange>
          </w:tcPr>
          <w:p w14:paraId="4E31009B" w14:textId="77777777" w:rsidR="00F6044D" w:rsidRPr="005A6F5F" w:rsidRDefault="00F6044D">
            <w:pPr>
              <w:rPr>
                <w:rFonts w:ascii="Times New Roman" w:hAnsi="Times New Roman" w:cs="Times New Roman"/>
                <w:sz w:val="20"/>
                <w:szCs w:val="20"/>
              </w:rPr>
            </w:pPr>
          </w:p>
        </w:tc>
      </w:tr>
      <w:tr w:rsidR="00F6044D" w:rsidRPr="005A6F5F" w14:paraId="3720D406" w14:textId="77777777" w:rsidTr="0048321E">
        <w:trPr>
          <w:trHeight w:val="492"/>
          <w:trPrChange w:id="501" w:author="Author">
            <w:trPr>
              <w:trHeight w:val="492"/>
            </w:trPr>
          </w:trPrChange>
        </w:trPr>
        <w:tc>
          <w:tcPr>
            <w:tcW w:w="2019" w:type="dxa"/>
            <w:vMerge/>
            <w:hideMark/>
            <w:tcPrChange w:id="502" w:author="Author">
              <w:tcPr>
                <w:tcW w:w="2019" w:type="dxa"/>
                <w:vMerge/>
                <w:hideMark/>
              </w:tcPr>
            </w:tcPrChange>
          </w:tcPr>
          <w:p w14:paraId="669B6513" w14:textId="77777777" w:rsidR="00F6044D" w:rsidRPr="005A6F5F" w:rsidRDefault="00F6044D">
            <w:pPr>
              <w:rPr>
                <w:rFonts w:ascii="Times New Roman" w:hAnsi="Times New Roman" w:cs="Times New Roman"/>
                <w:sz w:val="20"/>
                <w:szCs w:val="20"/>
              </w:rPr>
            </w:pPr>
          </w:p>
        </w:tc>
        <w:tc>
          <w:tcPr>
            <w:tcW w:w="2551" w:type="dxa"/>
            <w:vMerge/>
            <w:hideMark/>
            <w:tcPrChange w:id="503" w:author="Author">
              <w:tcPr>
                <w:tcW w:w="2551" w:type="dxa"/>
                <w:vMerge/>
                <w:hideMark/>
              </w:tcPr>
            </w:tcPrChange>
          </w:tcPr>
          <w:p w14:paraId="728173A0" w14:textId="77777777" w:rsidR="00F6044D" w:rsidRPr="005A6F5F" w:rsidRDefault="00F6044D">
            <w:pPr>
              <w:rPr>
                <w:rFonts w:ascii="Times New Roman" w:hAnsi="Times New Roman" w:cs="Times New Roman"/>
                <w:sz w:val="20"/>
                <w:szCs w:val="20"/>
              </w:rPr>
            </w:pPr>
          </w:p>
        </w:tc>
        <w:tc>
          <w:tcPr>
            <w:tcW w:w="4394" w:type="dxa"/>
            <w:vMerge/>
            <w:hideMark/>
            <w:tcPrChange w:id="504" w:author="Author">
              <w:tcPr>
                <w:tcW w:w="4678" w:type="dxa"/>
                <w:vMerge/>
                <w:hideMark/>
              </w:tcPr>
            </w:tcPrChange>
          </w:tcPr>
          <w:p w14:paraId="6B3DA647" w14:textId="77777777" w:rsidR="00F6044D" w:rsidRPr="005A6F5F" w:rsidRDefault="00F6044D">
            <w:pPr>
              <w:rPr>
                <w:rFonts w:ascii="Times New Roman" w:hAnsi="Times New Roman" w:cs="Times New Roman"/>
                <w:sz w:val="20"/>
                <w:szCs w:val="20"/>
              </w:rPr>
            </w:pPr>
          </w:p>
        </w:tc>
      </w:tr>
      <w:tr w:rsidR="00303ED4" w:rsidRPr="005A6F5F" w14:paraId="5A4CB6A0" w14:textId="77777777" w:rsidTr="0048321E">
        <w:trPr>
          <w:trHeight w:val="915"/>
          <w:trPrChange w:id="505" w:author="Author">
            <w:trPr>
              <w:trHeight w:val="915"/>
            </w:trPr>
          </w:trPrChange>
        </w:trPr>
        <w:tc>
          <w:tcPr>
            <w:tcW w:w="2019" w:type="dxa"/>
            <w:tcPrChange w:id="506" w:author="Author">
              <w:tcPr>
                <w:tcW w:w="2019" w:type="dxa"/>
              </w:tcPr>
            </w:tcPrChange>
          </w:tcPr>
          <w:p w14:paraId="0172C91E" w14:textId="52F3350D" w:rsidR="00303ED4" w:rsidRPr="005A6F5F" w:rsidRDefault="00303ED4" w:rsidP="00793878">
            <w:pPr>
              <w:rPr>
                <w:rFonts w:ascii="Times New Roman" w:hAnsi="Times New Roman" w:cs="Times New Roman"/>
                <w:sz w:val="20"/>
                <w:szCs w:val="20"/>
              </w:rPr>
            </w:pPr>
            <w:r w:rsidRPr="005A6F5F">
              <w:rPr>
                <w:rFonts w:ascii="Times New Roman" w:hAnsi="Times New Roman" w:cs="Times New Roman"/>
                <w:sz w:val="20"/>
                <w:szCs w:val="20"/>
              </w:rPr>
              <w:t>C0180/R03</w:t>
            </w:r>
            <w:r w:rsidR="00444FE1" w:rsidRPr="005A6F5F">
              <w:rPr>
                <w:rFonts w:ascii="Times New Roman" w:hAnsi="Times New Roman" w:cs="Times New Roman"/>
                <w:sz w:val="20"/>
                <w:szCs w:val="20"/>
              </w:rPr>
              <w:t>9</w:t>
            </w:r>
            <w:r w:rsidRPr="005A6F5F">
              <w:rPr>
                <w:rFonts w:ascii="Times New Roman" w:hAnsi="Times New Roman" w:cs="Times New Roman"/>
                <w:sz w:val="20"/>
                <w:szCs w:val="20"/>
              </w:rPr>
              <w:t>0</w:t>
            </w:r>
          </w:p>
          <w:p w14:paraId="2B9A3CB2" w14:textId="77777777" w:rsidR="00303ED4" w:rsidRPr="005A6F5F" w:rsidRDefault="00303ED4" w:rsidP="00793878">
            <w:pPr>
              <w:rPr>
                <w:rFonts w:ascii="Times New Roman" w:hAnsi="Times New Roman" w:cs="Times New Roman"/>
                <w:sz w:val="20"/>
                <w:szCs w:val="20"/>
              </w:rPr>
            </w:pPr>
            <w:r w:rsidRPr="005A6F5F">
              <w:rPr>
                <w:rFonts w:ascii="Times New Roman" w:hAnsi="Times New Roman" w:cs="Times New Roman"/>
                <w:sz w:val="20"/>
                <w:szCs w:val="20"/>
              </w:rPr>
              <w:t>(Q36)</w:t>
            </w:r>
          </w:p>
        </w:tc>
        <w:tc>
          <w:tcPr>
            <w:tcW w:w="2551" w:type="dxa"/>
            <w:tcPrChange w:id="507" w:author="Author">
              <w:tcPr>
                <w:tcW w:w="2551" w:type="dxa"/>
              </w:tcPr>
            </w:tcPrChange>
          </w:tcPr>
          <w:p w14:paraId="5717465D" w14:textId="77777777" w:rsidR="00303ED4" w:rsidRPr="005A6F5F" w:rsidRDefault="00303ED4" w:rsidP="00793878">
            <w:pPr>
              <w:rPr>
                <w:rFonts w:ascii="Times New Roman" w:hAnsi="Times New Roman" w:cs="Times New Roman"/>
                <w:sz w:val="20"/>
                <w:szCs w:val="20"/>
              </w:rPr>
            </w:pPr>
            <w:r w:rsidRPr="005A6F5F">
              <w:rPr>
                <w:rFonts w:ascii="Times New Roman" w:hAnsi="Times New Roman" w:cs="Times New Roman"/>
                <w:sz w:val="20"/>
                <w:szCs w:val="20"/>
              </w:rPr>
              <w:t>Best estimate Premium Provisions, Cash in-flows, future premiums - Total</w:t>
            </w:r>
          </w:p>
        </w:tc>
        <w:tc>
          <w:tcPr>
            <w:tcW w:w="4394" w:type="dxa"/>
            <w:tcPrChange w:id="508" w:author="Author">
              <w:tcPr>
                <w:tcW w:w="4678" w:type="dxa"/>
              </w:tcPr>
            </w:tcPrChange>
          </w:tcPr>
          <w:p w14:paraId="32F350FD" w14:textId="77777777" w:rsidR="00303ED4" w:rsidRPr="005A6F5F" w:rsidRDefault="00303ED4" w:rsidP="00793878">
            <w:pPr>
              <w:rPr>
                <w:rFonts w:ascii="Times New Roman" w:hAnsi="Times New Roman" w:cs="Times New Roman"/>
                <w:sz w:val="20"/>
                <w:szCs w:val="20"/>
              </w:rPr>
            </w:pPr>
            <w:r w:rsidRPr="005A6F5F">
              <w:rPr>
                <w:rFonts w:ascii="Times New Roman" w:hAnsi="Times New Roman" w:cs="Times New Roman"/>
                <w:sz w:val="20"/>
                <w:szCs w:val="20"/>
              </w:rPr>
              <w:t>The total amount of future premiums used to determine the gross best estimate of premium provisions.</w:t>
            </w:r>
          </w:p>
          <w:p w14:paraId="3B76CAFC" w14:textId="77777777" w:rsidR="00303ED4" w:rsidRPr="005A6F5F" w:rsidRDefault="00303ED4" w:rsidP="00793878">
            <w:pPr>
              <w:rPr>
                <w:rFonts w:ascii="Times New Roman" w:hAnsi="Times New Roman" w:cs="Times New Roman"/>
                <w:sz w:val="20"/>
                <w:szCs w:val="20"/>
              </w:rPr>
            </w:pPr>
          </w:p>
          <w:p w14:paraId="1687296B" w14:textId="77777777" w:rsidR="00303ED4" w:rsidRPr="005A6F5F" w:rsidRDefault="00303ED4" w:rsidP="00DC160B">
            <w:pPr>
              <w:rPr>
                <w:rFonts w:ascii="Times New Roman" w:hAnsi="Times New Roman" w:cs="Times New Roman"/>
                <w:sz w:val="20"/>
                <w:szCs w:val="20"/>
              </w:rPr>
            </w:pPr>
          </w:p>
        </w:tc>
      </w:tr>
      <w:tr w:rsidR="00F6044D" w:rsidRPr="005A6F5F" w14:paraId="51BAE9D4" w14:textId="77777777" w:rsidTr="0048321E">
        <w:trPr>
          <w:trHeight w:val="915"/>
          <w:trPrChange w:id="509" w:author="Author">
            <w:trPr>
              <w:trHeight w:val="915"/>
            </w:trPr>
          </w:trPrChange>
        </w:trPr>
        <w:tc>
          <w:tcPr>
            <w:tcW w:w="2019" w:type="dxa"/>
            <w:vMerge w:val="restart"/>
            <w:hideMark/>
            <w:tcPrChange w:id="510" w:author="Author">
              <w:tcPr>
                <w:tcW w:w="2019" w:type="dxa"/>
                <w:vMerge w:val="restart"/>
                <w:hideMark/>
              </w:tcPr>
            </w:tcPrChange>
          </w:tcPr>
          <w:p w14:paraId="4C070046" w14:textId="0635FE69" w:rsidR="00C70B0E" w:rsidRPr="005A6F5F" w:rsidRDefault="00C70B0E" w:rsidP="00C70B0E">
            <w:pPr>
              <w:rPr>
                <w:rFonts w:ascii="Times New Roman" w:hAnsi="Times New Roman" w:cs="Times New Roman"/>
                <w:sz w:val="20"/>
                <w:szCs w:val="20"/>
              </w:rPr>
            </w:pPr>
            <w:r w:rsidRPr="005A6F5F">
              <w:rPr>
                <w:rFonts w:ascii="Times New Roman" w:hAnsi="Times New Roman" w:cs="Times New Roman"/>
                <w:sz w:val="20"/>
                <w:szCs w:val="20"/>
              </w:rPr>
              <w:t>C0020 to C0170/R0</w:t>
            </w:r>
            <w:r w:rsidR="00444FE1" w:rsidRPr="005A6F5F">
              <w:rPr>
                <w:rFonts w:ascii="Times New Roman" w:hAnsi="Times New Roman" w:cs="Times New Roman"/>
                <w:sz w:val="20"/>
                <w:szCs w:val="20"/>
              </w:rPr>
              <w:t>40</w:t>
            </w:r>
            <w:r w:rsidRPr="005A6F5F">
              <w:rPr>
                <w:rFonts w:ascii="Times New Roman" w:hAnsi="Times New Roman" w:cs="Times New Roman"/>
                <w:sz w:val="20"/>
                <w:szCs w:val="20"/>
              </w:rPr>
              <w:t>0</w:t>
            </w:r>
          </w:p>
          <w:p w14:paraId="43A269B3" w14:textId="77777777" w:rsidR="00F6044D" w:rsidRPr="005A6F5F" w:rsidRDefault="00C70B0E">
            <w:pPr>
              <w:rPr>
                <w:rFonts w:ascii="Times New Roman" w:hAnsi="Times New Roman" w:cs="Times New Roman"/>
                <w:sz w:val="20"/>
                <w:szCs w:val="20"/>
              </w:rPr>
            </w:pPr>
            <w:r w:rsidRPr="005A6F5F">
              <w:rPr>
                <w:rFonts w:ascii="Times New Roman" w:hAnsi="Times New Roman" w:cs="Times New Roman"/>
                <w:sz w:val="20"/>
                <w:szCs w:val="20"/>
              </w:rPr>
              <w:t>(</w:t>
            </w:r>
            <w:r w:rsidR="00F6044D" w:rsidRPr="005A6F5F">
              <w:rPr>
                <w:rFonts w:ascii="Times New Roman" w:hAnsi="Times New Roman" w:cs="Times New Roman"/>
                <w:sz w:val="20"/>
                <w:szCs w:val="20"/>
              </w:rPr>
              <w:t>A37-P37</w:t>
            </w:r>
            <w:r w:rsidRPr="005A6F5F">
              <w:rPr>
                <w:rFonts w:ascii="Times New Roman" w:hAnsi="Times New Roman" w:cs="Times New Roman"/>
                <w:sz w:val="20"/>
                <w:szCs w:val="20"/>
              </w:rPr>
              <w:t>)</w:t>
            </w:r>
          </w:p>
        </w:tc>
        <w:tc>
          <w:tcPr>
            <w:tcW w:w="2551" w:type="dxa"/>
            <w:vMerge w:val="restart"/>
            <w:hideMark/>
            <w:tcPrChange w:id="511" w:author="Author">
              <w:tcPr>
                <w:tcW w:w="2551" w:type="dxa"/>
                <w:vMerge w:val="restart"/>
                <w:hideMark/>
              </w:tcPr>
            </w:tcPrChange>
          </w:tcPr>
          <w:p w14:paraId="48BDE3ED"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 xml:space="preserve">Best estimate Premium Provisions, Cash in-flows, Other cash-in flows (incl. Recoverables from salvages and </w:t>
            </w:r>
            <w:proofErr w:type="spellStart"/>
            <w:r w:rsidRPr="005A6F5F">
              <w:rPr>
                <w:rFonts w:ascii="Times New Roman" w:hAnsi="Times New Roman" w:cs="Times New Roman"/>
                <w:sz w:val="20"/>
                <w:szCs w:val="20"/>
              </w:rPr>
              <w:t>subrogations</w:t>
            </w:r>
            <w:proofErr w:type="spellEnd"/>
            <w:r w:rsidRPr="005A6F5F">
              <w:rPr>
                <w:rFonts w:ascii="Times New Roman" w:hAnsi="Times New Roman" w:cs="Times New Roman"/>
                <w:sz w:val="20"/>
                <w:szCs w:val="20"/>
              </w:rPr>
              <w:t>)</w:t>
            </w:r>
          </w:p>
        </w:tc>
        <w:tc>
          <w:tcPr>
            <w:tcW w:w="4394" w:type="dxa"/>
            <w:vMerge w:val="restart"/>
            <w:hideMark/>
            <w:tcPrChange w:id="512" w:author="Author">
              <w:tcPr>
                <w:tcW w:w="4678" w:type="dxa"/>
                <w:vMerge w:val="restart"/>
                <w:hideMark/>
              </w:tcPr>
            </w:tcPrChange>
          </w:tcPr>
          <w:p w14:paraId="37DDC427" w14:textId="0D052C85" w:rsidR="00F6044D" w:rsidRPr="005A6F5F" w:rsidRDefault="00F6044D" w:rsidP="00C70B0E">
            <w:pPr>
              <w:rPr>
                <w:rFonts w:ascii="Times New Roman" w:hAnsi="Times New Roman" w:cs="Times New Roman"/>
                <w:sz w:val="20"/>
                <w:szCs w:val="20"/>
              </w:rPr>
            </w:pPr>
            <w:r w:rsidRPr="005A6F5F">
              <w:rPr>
                <w:rFonts w:ascii="Times New Roman" w:hAnsi="Times New Roman" w:cs="Times New Roman"/>
                <w:sz w:val="20"/>
                <w:szCs w:val="20"/>
              </w:rPr>
              <w:t xml:space="preserve">The amount of split, for each LoB regarding </w:t>
            </w:r>
            <w:r w:rsidR="00C70B0E" w:rsidRPr="005A6F5F">
              <w:rPr>
                <w:rFonts w:ascii="Times New Roman" w:hAnsi="Times New Roman" w:cs="Times New Roman"/>
                <w:sz w:val="20"/>
                <w:szCs w:val="20"/>
              </w:rPr>
              <w:t>d</w:t>
            </w:r>
            <w:r w:rsidRPr="005A6F5F">
              <w:rPr>
                <w:rFonts w:ascii="Times New Roman" w:hAnsi="Times New Roman" w:cs="Times New Roman"/>
                <w:sz w:val="20"/>
                <w:szCs w:val="20"/>
              </w:rPr>
              <w:t>irect busines</w:t>
            </w:r>
            <w:r w:rsidR="00941E94" w:rsidRPr="005A6F5F">
              <w:rPr>
                <w:rFonts w:ascii="Times New Roman" w:hAnsi="Times New Roman" w:cs="Times New Roman"/>
                <w:sz w:val="20"/>
                <w:szCs w:val="20"/>
              </w:rPr>
              <w:t>s</w:t>
            </w:r>
            <w:r w:rsidRPr="005A6F5F">
              <w:rPr>
                <w:rFonts w:ascii="Times New Roman" w:hAnsi="Times New Roman" w:cs="Times New Roman"/>
                <w:sz w:val="20"/>
                <w:szCs w:val="20"/>
              </w:rPr>
              <w:t xml:space="preserve"> and accepted proportional reinsurance and Accepted non-proportional reinsurance, of cash flows for other cash in-flows, including recoverables from salvages and </w:t>
            </w:r>
            <w:proofErr w:type="spellStart"/>
            <w:r w:rsidRPr="005A6F5F">
              <w:rPr>
                <w:rFonts w:ascii="Times New Roman" w:hAnsi="Times New Roman" w:cs="Times New Roman"/>
                <w:sz w:val="20"/>
                <w:szCs w:val="20"/>
              </w:rPr>
              <w:t>subrogations</w:t>
            </w:r>
            <w:proofErr w:type="spellEnd"/>
            <w:r w:rsidRPr="005A6F5F">
              <w:rPr>
                <w:rFonts w:ascii="Times New Roman" w:hAnsi="Times New Roman" w:cs="Times New Roman"/>
                <w:sz w:val="20"/>
                <w:szCs w:val="20"/>
              </w:rPr>
              <w:t>, used to determine the gross best estimate of premium provisions, i.e. the probability-weighted average of future cash in-flows, discounted to take into account the time value of money (expected present value of future cash-flows). In case of use of stochastic a methodology for the cash-flow projection, it is required to report the average scenario</w:t>
            </w:r>
            <w:r w:rsidR="006D0D03">
              <w:rPr>
                <w:rFonts w:ascii="Times New Roman" w:hAnsi="Times New Roman" w:cs="Times New Roman"/>
                <w:sz w:val="20"/>
                <w:szCs w:val="20"/>
              </w:rPr>
              <w:t>.</w:t>
            </w:r>
          </w:p>
        </w:tc>
      </w:tr>
      <w:tr w:rsidR="00F6044D" w:rsidRPr="005A6F5F" w14:paraId="4FBFCC26" w14:textId="77777777" w:rsidTr="0048321E">
        <w:trPr>
          <w:trHeight w:val="465"/>
          <w:trPrChange w:id="513" w:author="Author">
            <w:trPr>
              <w:trHeight w:val="465"/>
            </w:trPr>
          </w:trPrChange>
        </w:trPr>
        <w:tc>
          <w:tcPr>
            <w:tcW w:w="2019" w:type="dxa"/>
            <w:vMerge/>
            <w:hideMark/>
            <w:tcPrChange w:id="514" w:author="Author">
              <w:tcPr>
                <w:tcW w:w="2019" w:type="dxa"/>
                <w:vMerge/>
                <w:hideMark/>
              </w:tcPr>
            </w:tcPrChange>
          </w:tcPr>
          <w:p w14:paraId="0AA945CE" w14:textId="77777777" w:rsidR="00F6044D" w:rsidRPr="005A6F5F" w:rsidRDefault="00F6044D">
            <w:pPr>
              <w:rPr>
                <w:rFonts w:ascii="Times New Roman" w:hAnsi="Times New Roman" w:cs="Times New Roman"/>
                <w:sz w:val="20"/>
                <w:szCs w:val="20"/>
              </w:rPr>
            </w:pPr>
          </w:p>
        </w:tc>
        <w:tc>
          <w:tcPr>
            <w:tcW w:w="2551" w:type="dxa"/>
            <w:vMerge/>
            <w:hideMark/>
            <w:tcPrChange w:id="515" w:author="Author">
              <w:tcPr>
                <w:tcW w:w="2551" w:type="dxa"/>
                <w:vMerge/>
                <w:hideMark/>
              </w:tcPr>
            </w:tcPrChange>
          </w:tcPr>
          <w:p w14:paraId="1AE7B6DF" w14:textId="77777777" w:rsidR="00F6044D" w:rsidRPr="005A6F5F" w:rsidRDefault="00F6044D">
            <w:pPr>
              <w:rPr>
                <w:rFonts w:ascii="Times New Roman" w:hAnsi="Times New Roman" w:cs="Times New Roman"/>
                <w:sz w:val="20"/>
                <w:szCs w:val="20"/>
              </w:rPr>
            </w:pPr>
          </w:p>
        </w:tc>
        <w:tc>
          <w:tcPr>
            <w:tcW w:w="4394" w:type="dxa"/>
            <w:vMerge/>
            <w:hideMark/>
            <w:tcPrChange w:id="516" w:author="Author">
              <w:tcPr>
                <w:tcW w:w="4678" w:type="dxa"/>
                <w:vMerge/>
                <w:hideMark/>
              </w:tcPr>
            </w:tcPrChange>
          </w:tcPr>
          <w:p w14:paraId="465F43FB" w14:textId="77777777" w:rsidR="00F6044D" w:rsidRPr="005A6F5F" w:rsidRDefault="00F6044D">
            <w:pPr>
              <w:rPr>
                <w:rFonts w:ascii="Times New Roman" w:hAnsi="Times New Roman" w:cs="Times New Roman"/>
                <w:sz w:val="20"/>
                <w:szCs w:val="20"/>
              </w:rPr>
            </w:pPr>
          </w:p>
        </w:tc>
      </w:tr>
      <w:tr w:rsidR="00F6044D" w:rsidRPr="005A6F5F" w14:paraId="15DAE360" w14:textId="77777777" w:rsidTr="0048321E">
        <w:trPr>
          <w:trHeight w:val="1380"/>
          <w:trPrChange w:id="517" w:author="Author">
            <w:trPr>
              <w:trHeight w:val="1380"/>
            </w:trPr>
          </w:trPrChange>
        </w:trPr>
        <w:tc>
          <w:tcPr>
            <w:tcW w:w="2019" w:type="dxa"/>
            <w:vMerge/>
            <w:hideMark/>
            <w:tcPrChange w:id="518" w:author="Author">
              <w:tcPr>
                <w:tcW w:w="2019" w:type="dxa"/>
                <w:vMerge/>
                <w:hideMark/>
              </w:tcPr>
            </w:tcPrChange>
          </w:tcPr>
          <w:p w14:paraId="0C07B117" w14:textId="77777777" w:rsidR="00F6044D" w:rsidRPr="005A6F5F" w:rsidRDefault="00F6044D">
            <w:pPr>
              <w:rPr>
                <w:rFonts w:ascii="Times New Roman" w:hAnsi="Times New Roman" w:cs="Times New Roman"/>
                <w:sz w:val="20"/>
                <w:szCs w:val="20"/>
              </w:rPr>
            </w:pPr>
          </w:p>
        </w:tc>
        <w:tc>
          <w:tcPr>
            <w:tcW w:w="2551" w:type="dxa"/>
            <w:vMerge/>
            <w:hideMark/>
            <w:tcPrChange w:id="519" w:author="Author">
              <w:tcPr>
                <w:tcW w:w="2551" w:type="dxa"/>
                <w:vMerge/>
                <w:hideMark/>
              </w:tcPr>
            </w:tcPrChange>
          </w:tcPr>
          <w:p w14:paraId="1E216652" w14:textId="77777777" w:rsidR="00F6044D" w:rsidRPr="005A6F5F" w:rsidRDefault="00F6044D">
            <w:pPr>
              <w:rPr>
                <w:rFonts w:ascii="Times New Roman" w:hAnsi="Times New Roman" w:cs="Times New Roman"/>
                <w:sz w:val="20"/>
                <w:szCs w:val="20"/>
              </w:rPr>
            </w:pPr>
          </w:p>
        </w:tc>
        <w:tc>
          <w:tcPr>
            <w:tcW w:w="4394" w:type="dxa"/>
            <w:vMerge/>
            <w:hideMark/>
            <w:tcPrChange w:id="520" w:author="Author">
              <w:tcPr>
                <w:tcW w:w="4678" w:type="dxa"/>
                <w:vMerge/>
                <w:hideMark/>
              </w:tcPr>
            </w:tcPrChange>
          </w:tcPr>
          <w:p w14:paraId="025F1CA7" w14:textId="77777777" w:rsidR="00F6044D" w:rsidRPr="005A6F5F" w:rsidRDefault="00F6044D">
            <w:pPr>
              <w:rPr>
                <w:rFonts w:ascii="Times New Roman" w:hAnsi="Times New Roman" w:cs="Times New Roman"/>
                <w:sz w:val="20"/>
                <w:szCs w:val="20"/>
              </w:rPr>
            </w:pPr>
          </w:p>
        </w:tc>
      </w:tr>
      <w:tr w:rsidR="002B5030" w:rsidRPr="005A6F5F" w14:paraId="7136F297" w14:textId="77777777" w:rsidTr="0048321E">
        <w:trPr>
          <w:trHeight w:val="915"/>
          <w:trPrChange w:id="521" w:author="Author">
            <w:trPr>
              <w:trHeight w:val="915"/>
            </w:trPr>
          </w:trPrChange>
        </w:trPr>
        <w:tc>
          <w:tcPr>
            <w:tcW w:w="2019" w:type="dxa"/>
            <w:tcPrChange w:id="522" w:author="Author">
              <w:tcPr>
                <w:tcW w:w="2019" w:type="dxa"/>
              </w:tcPr>
            </w:tcPrChange>
          </w:tcPr>
          <w:p w14:paraId="09518FE8" w14:textId="606DB1B9" w:rsidR="002B5030" w:rsidRPr="005A6F5F" w:rsidRDefault="002B5030" w:rsidP="00793878">
            <w:pPr>
              <w:rPr>
                <w:rFonts w:ascii="Times New Roman" w:hAnsi="Times New Roman" w:cs="Times New Roman"/>
                <w:sz w:val="20"/>
                <w:szCs w:val="20"/>
              </w:rPr>
            </w:pPr>
            <w:r w:rsidRPr="005A6F5F">
              <w:rPr>
                <w:rFonts w:ascii="Times New Roman" w:hAnsi="Times New Roman" w:cs="Times New Roman"/>
                <w:sz w:val="20"/>
                <w:szCs w:val="20"/>
              </w:rPr>
              <w:t>C0180/R0</w:t>
            </w:r>
            <w:r w:rsidR="00444FE1" w:rsidRPr="005A6F5F">
              <w:rPr>
                <w:rFonts w:ascii="Times New Roman" w:hAnsi="Times New Roman" w:cs="Times New Roman"/>
                <w:sz w:val="20"/>
                <w:szCs w:val="20"/>
              </w:rPr>
              <w:t>40</w:t>
            </w:r>
            <w:r w:rsidRPr="005A6F5F">
              <w:rPr>
                <w:rFonts w:ascii="Times New Roman" w:hAnsi="Times New Roman" w:cs="Times New Roman"/>
                <w:sz w:val="20"/>
                <w:szCs w:val="20"/>
              </w:rPr>
              <w:t>0</w:t>
            </w:r>
          </w:p>
          <w:p w14:paraId="190A59FA" w14:textId="77777777" w:rsidR="002B5030" w:rsidRPr="005A6F5F" w:rsidRDefault="002B5030" w:rsidP="00793878">
            <w:pPr>
              <w:rPr>
                <w:rFonts w:ascii="Times New Roman" w:hAnsi="Times New Roman" w:cs="Times New Roman"/>
                <w:sz w:val="20"/>
                <w:szCs w:val="20"/>
              </w:rPr>
            </w:pPr>
            <w:r w:rsidRPr="005A6F5F">
              <w:rPr>
                <w:rFonts w:ascii="Times New Roman" w:hAnsi="Times New Roman" w:cs="Times New Roman"/>
                <w:sz w:val="20"/>
                <w:szCs w:val="20"/>
              </w:rPr>
              <w:t>(Q37)</w:t>
            </w:r>
          </w:p>
        </w:tc>
        <w:tc>
          <w:tcPr>
            <w:tcW w:w="2551" w:type="dxa"/>
            <w:tcPrChange w:id="523" w:author="Author">
              <w:tcPr>
                <w:tcW w:w="2551" w:type="dxa"/>
              </w:tcPr>
            </w:tcPrChange>
          </w:tcPr>
          <w:p w14:paraId="3D2A831E" w14:textId="77777777" w:rsidR="002B5030" w:rsidRPr="005A6F5F" w:rsidRDefault="002B5030" w:rsidP="002B5030">
            <w:pPr>
              <w:rPr>
                <w:rFonts w:ascii="Times New Roman" w:hAnsi="Times New Roman" w:cs="Times New Roman"/>
                <w:sz w:val="20"/>
                <w:szCs w:val="20"/>
              </w:rPr>
            </w:pPr>
            <w:r w:rsidRPr="005A6F5F">
              <w:rPr>
                <w:rFonts w:ascii="Times New Roman" w:hAnsi="Times New Roman" w:cs="Times New Roman"/>
                <w:sz w:val="20"/>
                <w:szCs w:val="20"/>
              </w:rPr>
              <w:t xml:space="preserve">Best estimate Premium Provisions, Cash in-flows, Other cash-in flows (incl. recoverables from salvages and </w:t>
            </w:r>
            <w:proofErr w:type="spellStart"/>
            <w:r w:rsidRPr="005A6F5F">
              <w:rPr>
                <w:rFonts w:ascii="Times New Roman" w:hAnsi="Times New Roman" w:cs="Times New Roman"/>
                <w:sz w:val="20"/>
                <w:szCs w:val="20"/>
              </w:rPr>
              <w:t>subrogations</w:t>
            </w:r>
            <w:proofErr w:type="spellEnd"/>
            <w:r w:rsidRPr="005A6F5F">
              <w:rPr>
                <w:rFonts w:ascii="Times New Roman" w:hAnsi="Times New Roman" w:cs="Times New Roman"/>
                <w:sz w:val="20"/>
                <w:szCs w:val="20"/>
              </w:rPr>
              <w:t>) - Total</w:t>
            </w:r>
          </w:p>
        </w:tc>
        <w:tc>
          <w:tcPr>
            <w:tcW w:w="4394" w:type="dxa"/>
            <w:tcPrChange w:id="524" w:author="Author">
              <w:tcPr>
                <w:tcW w:w="4678" w:type="dxa"/>
              </w:tcPr>
            </w:tcPrChange>
          </w:tcPr>
          <w:p w14:paraId="22F4F1B0" w14:textId="77777777" w:rsidR="002B5030" w:rsidRPr="005A6F5F" w:rsidRDefault="002B5030" w:rsidP="00793878">
            <w:pPr>
              <w:rPr>
                <w:rFonts w:ascii="Times New Roman" w:hAnsi="Times New Roman" w:cs="Times New Roman"/>
                <w:sz w:val="20"/>
                <w:szCs w:val="20"/>
              </w:rPr>
            </w:pPr>
            <w:r w:rsidRPr="005A6F5F">
              <w:rPr>
                <w:rFonts w:ascii="Times New Roman" w:hAnsi="Times New Roman" w:cs="Times New Roman"/>
                <w:sz w:val="20"/>
                <w:szCs w:val="20"/>
              </w:rPr>
              <w:t xml:space="preserve">The total amount of Other cash-in flows (incl. recoverables from salvages and </w:t>
            </w:r>
            <w:proofErr w:type="spellStart"/>
            <w:r w:rsidRPr="005A6F5F">
              <w:rPr>
                <w:rFonts w:ascii="Times New Roman" w:hAnsi="Times New Roman" w:cs="Times New Roman"/>
                <w:sz w:val="20"/>
                <w:szCs w:val="20"/>
              </w:rPr>
              <w:t>subrogations</w:t>
            </w:r>
            <w:proofErr w:type="spellEnd"/>
            <w:r w:rsidRPr="005A6F5F">
              <w:rPr>
                <w:rFonts w:ascii="Times New Roman" w:hAnsi="Times New Roman" w:cs="Times New Roman"/>
                <w:sz w:val="20"/>
                <w:szCs w:val="20"/>
              </w:rPr>
              <w:t>) used to determine the gross best estimate of premium provisions.</w:t>
            </w:r>
          </w:p>
          <w:p w14:paraId="29E8B3F9" w14:textId="77777777" w:rsidR="002B5030" w:rsidRPr="005A6F5F" w:rsidRDefault="002B5030" w:rsidP="00793878">
            <w:pPr>
              <w:rPr>
                <w:rFonts w:ascii="Times New Roman" w:hAnsi="Times New Roman" w:cs="Times New Roman"/>
                <w:sz w:val="20"/>
                <w:szCs w:val="20"/>
              </w:rPr>
            </w:pPr>
          </w:p>
          <w:p w14:paraId="2AC8B791" w14:textId="77777777" w:rsidR="002B5030" w:rsidRPr="005A6F5F" w:rsidRDefault="002B5030" w:rsidP="00DC160B">
            <w:pPr>
              <w:rPr>
                <w:rFonts w:ascii="Times New Roman" w:hAnsi="Times New Roman" w:cs="Times New Roman"/>
                <w:sz w:val="20"/>
                <w:szCs w:val="20"/>
              </w:rPr>
            </w:pPr>
          </w:p>
        </w:tc>
      </w:tr>
      <w:tr w:rsidR="00BA7441" w:rsidRPr="005A6F5F" w14:paraId="4AEB70EB" w14:textId="77777777" w:rsidTr="0048321E">
        <w:trPr>
          <w:trHeight w:val="2542"/>
          <w:trPrChange w:id="525" w:author="Author">
            <w:trPr>
              <w:trHeight w:val="2542"/>
            </w:trPr>
          </w:trPrChange>
        </w:trPr>
        <w:tc>
          <w:tcPr>
            <w:tcW w:w="2019" w:type="dxa"/>
            <w:hideMark/>
            <w:tcPrChange w:id="526" w:author="Author">
              <w:tcPr>
                <w:tcW w:w="2019" w:type="dxa"/>
                <w:hideMark/>
              </w:tcPr>
            </w:tcPrChange>
          </w:tcPr>
          <w:p w14:paraId="64057E8B" w14:textId="5F16BAD7" w:rsidR="00BA7441" w:rsidRPr="005A6F5F" w:rsidRDefault="00BA7441" w:rsidP="00BA7441">
            <w:pPr>
              <w:rPr>
                <w:rFonts w:ascii="Times New Roman" w:hAnsi="Times New Roman" w:cs="Times New Roman"/>
                <w:sz w:val="20"/>
                <w:szCs w:val="20"/>
              </w:rPr>
            </w:pPr>
            <w:r w:rsidRPr="005A6F5F">
              <w:rPr>
                <w:rFonts w:ascii="Times New Roman" w:hAnsi="Times New Roman" w:cs="Times New Roman"/>
                <w:sz w:val="20"/>
                <w:szCs w:val="20"/>
              </w:rPr>
              <w:t>C0020 to C0170/R0</w:t>
            </w:r>
            <w:r w:rsidR="00444FE1" w:rsidRPr="005A6F5F">
              <w:rPr>
                <w:rFonts w:ascii="Times New Roman" w:hAnsi="Times New Roman" w:cs="Times New Roman"/>
                <w:sz w:val="20"/>
                <w:szCs w:val="20"/>
              </w:rPr>
              <w:t>41</w:t>
            </w:r>
            <w:r w:rsidRPr="005A6F5F">
              <w:rPr>
                <w:rFonts w:ascii="Times New Roman" w:hAnsi="Times New Roman" w:cs="Times New Roman"/>
                <w:sz w:val="20"/>
                <w:szCs w:val="20"/>
              </w:rPr>
              <w:t>0</w:t>
            </w:r>
          </w:p>
          <w:p w14:paraId="41D485B8" w14:textId="77777777" w:rsidR="00BA7441" w:rsidRPr="005A6F5F" w:rsidRDefault="00BA7441">
            <w:pPr>
              <w:rPr>
                <w:rFonts w:ascii="Times New Roman" w:hAnsi="Times New Roman" w:cs="Times New Roman"/>
                <w:sz w:val="20"/>
                <w:szCs w:val="20"/>
              </w:rPr>
            </w:pPr>
            <w:r w:rsidRPr="005A6F5F">
              <w:rPr>
                <w:rFonts w:ascii="Times New Roman" w:hAnsi="Times New Roman" w:cs="Times New Roman"/>
                <w:sz w:val="20"/>
                <w:szCs w:val="20"/>
              </w:rPr>
              <w:t>(A38-P38)</w:t>
            </w:r>
          </w:p>
          <w:p w14:paraId="111ABAEA" w14:textId="77777777" w:rsidR="00BA7441" w:rsidRPr="005A6F5F" w:rsidRDefault="00BA7441">
            <w:pPr>
              <w:rPr>
                <w:rFonts w:ascii="Times New Roman" w:hAnsi="Times New Roman" w:cs="Times New Roman"/>
                <w:sz w:val="20"/>
                <w:szCs w:val="20"/>
              </w:rPr>
            </w:pPr>
          </w:p>
        </w:tc>
        <w:tc>
          <w:tcPr>
            <w:tcW w:w="2551" w:type="dxa"/>
            <w:hideMark/>
            <w:tcPrChange w:id="527" w:author="Author">
              <w:tcPr>
                <w:tcW w:w="2551" w:type="dxa"/>
                <w:hideMark/>
              </w:tcPr>
            </w:tcPrChange>
          </w:tcPr>
          <w:p w14:paraId="49815908" w14:textId="77777777" w:rsidR="00BA7441" w:rsidRPr="005A6F5F" w:rsidRDefault="00BA7441">
            <w:pPr>
              <w:rPr>
                <w:rFonts w:ascii="Times New Roman" w:hAnsi="Times New Roman" w:cs="Times New Roman"/>
                <w:sz w:val="20"/>
                <w:szCs w:val="20"/>
              </w:rPr>
            </w:pPr>
            <w:r w:rsidRPr="005A6F5F">
              <w:rPr>
                <w:rFonts w:ascii="Times New Roman" w:hAnsi="Times New Roman" w:cs="Times New Roman"/>
                <w:sz w:val="20"/>
                <w:szCs w:val="20"/>
              </w:rPr>
              <w:t>Best estimate Claims Provisions, Cash out-flows, future benefits and claims</w:t>
            </w:r>
          </w:p>
          <w:p w14:paraId="02416053" w14:textId="77777777" w:rsidR="00BA7441" w:rsidRPr="005A6F5F" w:rsidRDefault="00BA7441">
            <w:pPr>
              <w:rPr>
                <w:rFonts w:ascii="Times New Roman" w:hAnsi="Times New Roman" w:cs="Times New Roman"/>
                <w:sz w:val="20"/>
                <w:szCs w:val="20"/>
              </w:rPr>
            </w:pPr>
          </w:p>
          <w:p w14:paraId="21191085" w14:textId="77777777" w:rsidR="00BA7441" w:rsidRPr="005A6F5F" w:rsidRDefault="00BA7441">
            <w:pPr>
              <w:rPr>
                <w:rFonts w:ascii="Times New Roman" w:hAnsi="Times New Roman" w:cs="Times New Roman"/>
                <w:sz w:val="20"/>
                <w:szCs w:val="20"/>
              </w:rPr>
            </w:pPr>
          </w:p>
        </w:tc>
        <w:tc>
          <w:tcPr>
            <w:tcW w:w="4394" w:type="dxa"/>
            <w:hideMark/>
            <w:tcPrChange w:id="528" w:author="Author">
              <w:tcPr>
                <w:tcW w:w="4678" w:type="dxa"/>
                <w:hideMark/>
              </w:tcPr>
            </w:tcPrChange>
          </w:tcPr>
          <w:p w14:paraId="3B947F7B" w14:textId="060AA2C0" w:rsidR="00BA7441" w:rsidRPr="005A6F5F" w:rsidRDefault="00BA7441">
            <w:pPr>
              <w:rPr>
                <w:rFonts w:ascii="Times New Roman" w:hAnsi="Times New Roman" w:cs="Times New Roman"/>
                <w:sz w:val="20"/>
                <w:szCs w:val="20"/>
              </w:rPr>
            </w:pPr>
            <w:r w:rsidRPr="005A6F5F">
              <w:rPr>
                <w:rFonts w:ascii="Times New Roman" w:hAnsi="Times New Roman" w:cs="Times New Roman"/>
                <w:sz w:val="20"/>
                <w:szCs w:val="20"/>
              </w:rPr>
              <w:t>The amount of split, for each LoB regarding direct business and accepted proportional reinsurance and Accepted non-proportional reinsurance, of cash flows for future benefits and claims used to determine the gross best estimate of Claims provisions, i.e. the probability-weighted average of future cash out-flows, discounted to take into account the time value of money (expected present value of future cash-flows). In case of use of stochastic a methodology for the cash-flow projection, it is required to report the average scenario.</w:t>
            </w:r>
            <w:r w:rsidRPr="005A6F5F">
              <w:rPr>
                <w:rFonts w:ascii="Times New Roman" w:hAnsi="Times New Roman" w:cs="Times New Roman"/>
                <w:sz w:val="20"/>
                <w:szCs w:val="20"/>
              </w:rPr>
              <w:br/>
            </w:r>
          </w:p>
        </w:tc>
      </w:tr>
      <w:tr w:rsidR="00BA7441" w:rsidRPr="005A6F5F" w14:paraId="24891525" w14:textId="77777777" w:rsidTr="0048321E">
        <w:trPr>
          <w:trHeight w:val="915"/>
          <w:trPrChange w:id="529" w:author="Author">
            <w:trPr>
              <w:trHeight w:val="915"/>
            </w:trPr>
          </w:trPrChange>
        </w:trPr>
        <w:tc>
          <w:tcPr>
            <w:tcW w:w="2019" w:type="dxa"/>
            <w:tcPrChange w:id="530" w:author="Author">
              <w:tcPr>
                <w:tcW w:w="2019" w:type="dxa"/>
              </w:tcPr>
            </w:tcPrChange>
          </w:tcPr>
          <w:p w14:paraId="4557BC0A" w14:textId="61124EA7" w:rsidR="00BA7441" w:rsidRPr="005A6F5F" w:rsidRDefault="00BA7441" w:rsidP="00793878">
            <w:pPr>
              <w:rPr>
                <w:rFonts w:ascii="Times New Roman" w:hAnsi="Times New Roman" w:cs="Times New Roman"/>
                <w:sz w:val="20"/>
                <w:szCs w:val="20"/>
              </w:rPr>
            </w:pPr>
            <w:r w:rsidRPr="005A6F5F">
              <w:rPr>
                <w:rFonts w:ascii="Times New Roman" w:hAnsi="Times New Roman" w:cs="Times New Roman"/>
                <w:sz w:val="20"/>
                <w:szCs w:val="20"/>
              </w:rPr>
              <w:t>C0180/R0</w:t>
            </w:r>
            <w:r w:rsidR="00444FE1" w:rsidRPr="005A6F5F">
              <w:rPr>
                <w:rFonts w:ascii="Times New Roman" w:hAnsi="Times New Roman" w:cs="Times New Roman"/>
                <w:sz w:val="20"/>
                <w:szCs w:val="20"/>
              </w:rPr>
              <w:t>41</w:t>
            </w:r>
            <w:r w:rsidRPr="005A6F5F">
              <w:rPr>
                <w:rFonts w:ascii="Times New Roman" w:hAnsi="Times New Roman" w:cs="Times New Roman"/>
                <w:sz w:val="20"/>
                <w:szCs w:val="20"/>
              </w:rPr>
              <w:t>0</w:t>
            </w:r>
          </w:p>
          <w:p w14:paraId="51D5AF36" w14:textId="77777777" w:rsidR="00BA7441" w:rsidRPr="005A6F5F" w:rsidRDefault="00BA7441" w:rsidP="00793878">
            <w:pPr>
              <w:rPr>
                <w:rFonts w:ascii="Times New Roman" w:hAnsi="Times New Roman" w:cs="Times New Roman"/>
                <w:sz w:val="20"/>
                <w:szCs w:val="20"/>
              </w:rPr>
            </w:pPr>
            <w:r w:rsidRPr="005A6F5F">
              <w:rPr>
                <w:rFonts w:ascii="Times New Roman" w:hAnsi="Times New Roman" w:cs="Times New Roman"/>
                <w:sz w:val="20"/>
                <w:szCs w:val="20"/>
              </w:rPr>
              <w:t>(Q38)</w:t>
            </w:r>
          </w:p>
        </w:tc>
        <w:tc>
          <w:tcPr>
            <w:tcW w:w="2551" w:type="dxa"/>
            <w:tcPrChange w:id="531" w:author="Author">
              <w:tcPr>
                <w:tcW w:w="2551" w:type="dxa"/>
              </w:tcPr>
            </w:tcPrChange>
          </w:tcPr>
          <w:p w14:paraId="0DAF93D2" w14:textId="77777777" w:rsidR="00BA7441" w:rsidRPr="005A6F5F" w:rsidRDefault="00BA7441" w:rsidP="00BA7441">
            <w:pPr>
              <w:rPr>
                <w:rFonts w:ascii="Times New Roman" w:hAnsi="Times New Roman" w:cs="Times New Roman"/>
                <w:sz w:val="20"/>
                <w:szCs w:val="20"/>
              </w:rPr>
            </w:pPr>
            <w:r w:rsidRPr="005A6F5F">
              <w:rPr>
                <w:rFonts w:ascii="Times New Roman" w:hAnsi="Times New Roman" w:cs="Times New Roman"/>
                <w:sz w:val="20"/>
                <w:szCs w:val="20"/>
              </w:rPr>
              <w:t>Best estimate Claims Provisions, Cash out-flows, future benefits and claims - Total</w:t>
            </w:r>
          </w:p>
        </w:tc>
        <w:tc>
          <w:tcPr>
            <w:tcW w:w="4394" w:type="dxa"/>
            <w:tcPrChange w:id="532" w:author="Author">
              <w:tcPr>
                <w:tcW w:w="4678" w:type="dxa"/>
              </w:tcPr>
            </w:tcPrChange>
          </w:tcPr>
          <w:p w14:paraId="23C693AA" w14:textId="77777777" w:rsidR="00BA7441" w:rsidRPr="005A6F5F" w:rsidRDefault="00BA7441" w:rsidP="00793878">
            <w:pPr>
              <w:rPr>
                <w:rFonts w:ascii="Times New Roman" w:hAnsi="Times New Roman" w:cs="Times New Roman"/>
                <w:sz w:val="20"/>
                <w:szCs w:val="20"/>
              </w:rPr>
            </w:pPr>
            <w:r w:rsidRPr="005A6F5F">
              <w:rPr>
                <w:rFonts w:ascii="Times New Roman" w:hAnsi="Times New Roman" w:cs="Times New Roman"/>
                <w:sz w:val="20"/>
                <w:szCs w:val="20"/>
              </w:rPr>
              <w:t>The total amount of Claims Provisions, Cash out-flows, future benefits and claims used to determine the gross best estimate of claims provisions.</w:t>
            </w:r>
          </w:p>
          <w:p w14:paraId="141BB953" w14:textId="77777777" w:rsidR="00BA7441" w:rsidRPr="005A6F5F" w:rsidRDefault="00BA7441" w:rsidP="00793878">
            <w:pPr>
              <w:rPr>
                <w:rFonts w:ascii="Times New Roman" w:hAnsi="Times New Roman" w:cs="Times New Roman"/>
                <w:sz w:val="20"/>
                <w:szCs w:val="20"/>
              </w:rPr>
            </w:pPr>
          </w:p>
          <w:p w14:paraId="7AD6FBDC" w14:textId="77777777" w:rsidR="00BA7441" w:rsidRPr="005A6F5F" w:rsidRDefault="00BA7441" w:rsidP="00DC160B">
            <w:pPr>
              <w:rPr>
                <w:rFonts w:ascii="Times New Roman" w:hAnsi="Times New Roman" w:cs="Times New Roman"/>
                <w:sz w:val="20"/>
                <w:szCs w:val="20"/>
              </w:rPr>
            </w:pPr>
          </w:p>
        </w:tc>
      </w:tr>
      <w:tr w:rsidR="004E1E04" w:rsidRPr="005A6F5F" w14:paraId="0F679CFF" w14:textId="77777777" w:rsidTr="0048321E">
        <w:trPr>
          <w:trHeight w:val="285"/>
          <w:trPrChange w:id="533" w:author="Author">
            <w:trPr>
              <w:trHeight w:val="285"/>
            </w:trPr>
          </w:trPrChange>
        </w:trPr>
        <w:tc>
          <w:tcPr>
            <w:tcW w:w="2019" w:type="dxa"/>
            <w:tcPrChange w:id="534" w:author="Author">
              <w:tcPr>
                <w:tcW w:w="2019" w:type="dxa"/>
              </w:tcPr>
            </w:tcPrChange>
          </w:tcPr>
          <w:p w14:paraId="39FCE769" w14:textId="17D14A3C" w:rsidR="004E1E04" w:rsidRPr="005A6F5F" w:rsidRDefault="004E1E04" w:rsidP="00793878">
            <w:pPr>
              <w:rPr>
                <w:rFonts w:ascii="Times New Roman" w:hAnsi="Times New Roman" w:cs="Times New Roman"/>
                <w:sz w:val="20"/>
                <w:szCs w:val="20"/>
              </w:rPr>
            </w:pPr>
            <w:r w:rsidRPr="005A6F5F">
              <w:rPr>
                <w:rFonts w:ascii="Times New Roman" w:hAnsi="Times New Roman" w:cs="Times New Roman"/>
                <w:sz w:val="20"/>
                <w:szCs w:val="20"/>
              </w:rPr>
              <w:t>C0020 to C0170/R0</w:t>
            </w:r>
            <w:r w:rsidR="004D0C3A" w:rsidRPr="005A6F5F">
              <w:rPr>
                <w:rFonts w:ascii="Times New Roman" w:hAnsi="Times New Roman" w:cs="Times New Roman"/>
                <w:sz w:val="20"/>
                <w:szCs w:val="20"/>
              </w:rPr>
              <w:t>42</w:t>
            </w:r>
            <w:r w:rsidRPr="005A6F5F">
              <w:rPr>
                <w:rFonts w:ascii="Times New Roman" w:hAnsi="Times New Roman" w:cs="Times New Roman"/>
                <w:sz w:val="20"/>
                <w:szCs w:val="20"/>
              </w:rPr>
              <w:t>0</w:t>
            </w:r>
          </w:p>
          <w:p w14:paraId="36467F1C" w14:textId="77777777" w:rsidR="004E1E04" w:rsidRPr="005A6F5F" w:rsidRDefault="004E1E04" w:rsidP="00793878">
            <w:pPr>
              <w:rPr>
                <w:rFonts w:ascii="Times New Roman" w:hAnsi="Times New Roman" w:cs="Times New Roman"/>
                <w:sz w:val="20"/>
                <w:szCs w:val="20"/>
              </w:rPr>
            </w:pPr>
            <w:r w:rsidRPr="005A6F5F">
              <w:rPr>
                <w:rFonts w:ascii="Times New Roman" w:hAnsi="Times New Roman" w:cs="Times New Roman"/>
                <w:sz w:val="20"/>
                <w:szCs w:val="20"/>
              </w:rPr>
              <w:t>(A39-P39)</w:t>
            </w:r>
          </w:p>
          <w:p w14:paraId="49873874" w14:textId="77777777" w:rsidR="004E1E04" w:rsidRPr="005A6F5F" w:rsidRDefault="004E1E04" w:rsidP="00793878">
            <w:pPr>
              <w:rPr>
                <w:rFonts w:ascii="Times New Roman" w:hAnsi="Times New Roman" w:cs="Times New Roman"/>
                <w:sz w:val="20"/>
                <w:szCs w:val="20"/>
              </w:rPr>
            </w:pPr>
          </w:p>
        </w:tc>
        <w:tc>
          <w:tcPr>
            <w:tcW w:w="2551" w:type="dxa"/>
            <w:tcPrChange w:id="535" w:author="Author">
              <w:tcPr>
                <w:tcW w:w="2551" w:type="dxa"/>
              </w:tcPr>
            </w:tcPrChange>
          </w:tcPr>
          <w:p w14:paraId="638D8777" w14:textId="77777777" w:rsidR="004E1E04" w:rsidRPr="005A6F5F" w:rsidRDefault="004E1E04" w:rsidP="00793878">
            <w:pPr>
              <w:rPr>
                <w:rFonts w:ascii="Times New Roman" w:hAnsi="Times New Roman" w:cs="Times New Roman"/>
                <w:sz w:val="20"/>
                <w:szCs w:val="20"/>
              </w:rPr>
            </w:pPr>
            <w:r w:rsidRPr="005A6F5F">
              <w:rPr>
                <w:rFonts w:ascii="Times New Roman" w:hAnsi="Times New Roman" w:cs="Times New Roman"/>
                <w:sz w:val="20"/>
                <w:szCs w:val="20"/>
              </w:rPr>
              <w:t>Best estimate Claims Provisions, Cash out-flows, future expenses and other cash-out flows</w:t>
            </w:r>
          </w:p>
          <w:p w14:paraId="4792CB74" w14:textId="77777777" w:rsidR="004E1E04" w:rsidRPr="005A6F5F" w:rsidRDefault="004E1E04" w:rsidP="00793878">
            <w:pPr>
              <w:rPr>
                <w:rFonts w:ascii="Times New Roman" w:hAnsi="Times New Roman" w:cs="Times New Roman"/>
                <w:sz w:val="20"/>
                <w:szCs w:val="20"/>
              </w:rPr>
            </w:pPr>
          </w:p>
          <w:p w14:paraId="6593F835" w14:textId="77777777" w:rsidR="004E1E04" w:rsidRPr="005A6F5F" w:rsidRDefault="004E1E04" w:rsidP="00793878">
            <w:pPr>
              <w:rPr>
                <w:rFonts w:ascii="Times New Roman" w:hAnsi="Times New Roman" w:cs="Times New Roman"/>
                <w:sz w:val="20"/>
                <w:szCs w:val="20"/>
              </w:rPr>
            </w:pPr>
          </w:p>
        </w:tc>
        <w:tc>
          <w:tcPr>
            <w:tcW w:w="4394" w:type="dxa"/>
            <w:tcPrChange w:id="536" w:author="Author">
              <w:tcPr>
                <w:tcW w:w="4678" w:type="dxa"/>
              </w:tcPr>
            </w:tcPrChange>
          </w:tcPr>
          <w:p w14:paraId="78A5E5A3" w14:textId="77777777" w:rsidR="004E1E04" w:rsidRPr="005A6F5F" w:rsidRDefault="004E1E04" w:rsidP="004E1E04">
            <w:pPr>
              <w:rPr>
                <w:rFonts w:ascii="Times New Roman" w:hAnsi="Times New Roman" w:cs="Times New Roman"/>
                <w:sz w:val="20"/>
                <w:szCs w:val="20"/>
              </w:rPr>
            </w:pPr>
            <w:r w:rsidRPr="005A6F5F">
              <w:rPr>
                <w:rFonts w:ascii="Times New Roman" w:hAnsi="Times New Roman" w:cs="Times New Roman"/>
                <w:sz w:val="20"/>
                <w:szCs w:val="20"/>
              </w:rPr>
              <w:t>The amount of split, for each LoB regarding direct business and accepted proportional reinsurance and Accepted non-proportional reinsurance, of cash flows for future expenses and other cash out-flows used to determine the gross best estimate of Claims provisions, i.e. the probability-weighted average of future cash out-flows, discounted to take into account the time value of money (expected present value of future cash-flows). In case of use of stochastic a methodology for the cash-flow projection, it is required to report the average scenario.</w:t>
            </w:r>
          </w:p>
        </w:tc>
      </w:tr>
      <w:tr w:rsidR="004E1E04" w:rsidRPr="005A6F5F" w14:paraId="33740973" w14:textId="77777777" w:rsidTr="0048321E">
        <w:trPr>
          <w:trHeight w:val="915"/>
          <w:trPrChange w:id="537" w:author="Author">
            <w:trPr>
              <w:trHeight w:val="915"/>
            </w:trPr>
          </w:trPrChange>
        </w:trPr>
        <w:tc>
          <w:tcPr>
            <w:tcW w:w="2019" w:type="dxa"/>
            <w:tcPrChange w:id="538" w:author="Author">
              <w:tcPr>
                <w:tcW w:w="2019" w:type="dxa"/>
              </w:tcPr>
            </w:tcPrChange>
          </w:tcPr>
          <w:p w14:paraId="14FEA301" w14:textId="5319AEFF" w:rsidR="004E1E04" w:rsidRPr="005A6F5F" w:rsidRDefault="004E1E04" w:rsidP="00793878">
            <w:pPr>
              <w:rPr>
                <w:rFonts w:ascii="Times New Roman" w:hAnsi="Times New Roman" w:cs="Times New Roman"/>
                <w:sz w:val="20"/>
                <w:szCs w:val="20"/>
              </w:rPr>
            </w:pPr>
            <w:r w:rsidRPr="005A6F5F">
              <w:rPr>
                <w:rFonts w:ascii="Times New Roman" w:hAnsi="Times New Roman" w:cs="Times New Roman"/>
                <w:sz w:val="20"/>
                <w:szCs w:val="20"/>
              </w:rPr>
              <w:t>C0180/R0</w:t>
            </w:r>
            <w:r w:rsidR="004D0C3A" w:rsidRPr="005A6F5F">
              <w:rPr>
                <w:rFonts w:ascii="Times New Roman" w:hAnsi="Times New Roman" w:cs="Times New Roman"/>
                <w:sz w:val="20"/>
                <w:szCs w:val="20"/>
              </w:rPr>
              <w:t>42</w:t>
            </w:r>
            <w:r w:rsidRPr="005A6F5F">
              <w:rPr>
                <w:rFonts w:ascii="Times New Roman" w:hAnsi="Times New Roman" w:cs="Times New Roman"/>
                <w:sz w:val="20"/>
                <w:szCs w:val="20"/>
              </w:rPr>
              <w:t>0</w:t>
            </w:r>
          </w:p>
          <w:p w14:paraId="07C011F7" w14:textId="77777777" w:rsidR="004E1E04" w:rsidRPr="005A6F5F" w:rsidRDefault="004E1E04" w:rsidP="00793878">
            <w:pPr>
              <w:rPr>
                <w:rFonts w:ascii="Times New Roman" w:hAnsi="Times New Roman" w:cs="Times New Roman"/>
                <w:sz w:val="20"/>
                <w:szCs w:val="20"/>
              </w:rPr>
            </w:pPr>
            <w:r w:rsidRPr="005A6F5F">
              <w:rPr>
                <w:rFonts w:ascii="Times New Roman" w:hAnsi="Times New Roman" w:cs="Times New Roman"/>
                <w:sz w:val="20"/>
                <w:szCs w:val="20"/>
              </w:rPr>
              <w:t>(Q39)</w:t>
            </w:r>
          </w:p>
        </w:tc>
        <w:tc>
          <w:tcPr>
            <w:tcW w:w="2551" w:type="dxa"/>
            <w:tcPrChange w:id="539" w:author="Author">
              <w:tcPr>
                <w:tcW w:w="2551" w:type="dxa"/>
              </w:tcPr>
            </w:tcPrChange>
          </w:tcPr>
          <w:p w14:paraId="6E7DF7D6" w14:textId="77777777" w:rsidR="004E1E04" w:rsidRPr="005A6F5F" w:rsidRDefault="004E1E04" w:rsidP="004E1E04">
            <w:pPr>
              <w:rPr>
                <w:rFonts w:ascii="Times New Roman" w:hAnsi="Times New Roman" w:cs="Times New Roman"/>
                <w:sz w:val="20"/>
                <w:szCs w:val="20"/>
              </w:rPr>
            </w:pPr>
            <w:r w:rsidRPr="005A6F5F">
              <w:rPr>
                <w:rFonts w:ascii="Times New Roman" w:hAnsi="Times New Roman" w:cs="Times New Roman"/>
                <w:sz w:val="20"/>
                <w:szCs w:val="20"/>
              </w:rPr>
              <w:t>Best estimate Claims Provisions, Cash out-flows, future expenses and other cash-out flows - Total</w:t>
            </w:r>
          </w:p>
        </w:tc>
        <w:tc>
          <w:tcPr>
            <w:tcW w:w="4394" w:type="dxa"/>
            <w:tcPrChange w:id="540" w:author="Author">
              <w:tcPr>
                <w:tcW w:w="4678" w:type="dxa"/>
              </w:tcPr>
            </w:tcPrChange>
          </w:tcPr>
          <w:p w14:paraId="7199B50A" w14:textId="77777777" w:rsidR="004E1E04" w:rsidRPr="005A6F5F" w:rsidRDefault="004E1E04" w:rsidP="00793878">
            <w:pPr>
              <w:rPr>
                <w:rFonts w:ascii="Times New Roman" w:hAnsi="Times New Roman" w:cs="Times New Roman"/>
                <w:sz w:val="20"/>
                <w:szCs w:val="20"/>
              </w:rPr>
            </w:pPr>
            <w:r w:rsidRPr="005A6F5F">
              <w:rPr>
                <w:rFonts w:ascii="Times New Roman" w:hAnsi="Times New Roman" w:cs="Times New Roman"/>
                <w:sz w:val="20"/>
                <w:szCs w:val="20"/>
              </w:rPr>
              <w:t>The total amount of Claims Provisions, Cash out-flows, future expenses and other cash-out flows used to determine the gross best estimate of claims provisions.</w:t>
            </w:r>
          </w:p>
          <w:p w14:paraId="30C33AD8" w14:textId="77777777" w:rsidR="004E1E04" w:rsidRPr="005A6F5F" w:rsidRDefault="004E1E04" w:rsidP="00793878">
            <w:pPr>
              <w:rPr>
                <w:rFonts w:ascii="Times New Roman" w:hAnsi="Times New Roman" w:cs="Times New Roman"/>
                <w:sz w:val="20"/>
                <w:szCs w:val="20"/>
              </w:rPr>
            </w:pPr>
          </w:p>
          <w:p w14:paraId="5DAC3B83" w14:textId="77777777" w:rsidR="004E1E04" w:rsidRPr="005A6F5F" w:rsidRDefault="004E1E04" w:rsidP="00495ABE">
            <w:pPr>
              <w:rPr>
                <w:rFonts w:ascii="Times New Roman" w:hAnsi="Times New Roman" w:cs="Times New Roman"/>
                <w:sz w:val="20"/>
                <w:szCs w:val="20"/>
              </w:rPr>
            </w:pPr>
          </w:p>
        </w:tc>
      </w:tr>
      <w:tr w:rsidR="004E1E04" w:rsidRPr="005A6F5F" w14:paraId="5F530CEE" w14:textId="77777777" w:rsidTr="0048321E">
        <w:trPr>
          <w:trHeight w:val="285"/>
          <w:trPrChange w:id="541" w:author="Author">
            <w:trPr>
              <w:trHeight w:val="285"/>
            </w:trPr>
          </w:trPrChange>
        </w:trPr>
        <w:tc>
          <w:tcPr>
            <w:tcW w:w="2019" w:type="dxa"/>
            <w:vMerge w:val="restart"/>
            <w:hideMark/>
            <w:tcPrChange w:id="542" w:author="Author">
              <w:tcPr>
                <w:tcW w:w="2019" w:type="dxa"/>
                <w:vMerge w:val="restart"/>
                <w:hideMark/>
              </w:tcPr>
            </w:tcPrChange>
          </w:tcPr>
          <w:p w14:paraId="059B5A19" w14:textId="28FD94A5" w:rsidR="00EB5BA3" w:rsidRPr="005A6F5F" w:rsidRDefault="00EB5BA3" w:rsidP="00EB5BA3">
            <w:pPr>
              <w:rPr>
                <w:rFonts w:ascii="Times New Roman" w:hAnsi="Times New Roman" w:cs="Times New Roman"/>
                <w:sz w:val="20"/>
                <w:szCs w:val="20"/>
              </w:rPr>
            </w:pPr>
            <w:r w:rsidRPr="005A6F5F">
              <w:rPr>
                <w:rFonts w:ascii="Times New Roman" w:hAnsi="Times New Roman" w:cs="Times New Roman"/>
                <w:sz w:val="20"/>
                <w:szCs w:val="20"/>
              </w:rPr>
              <w:t>C0020 to C0170/R0</w:t>
            </w:r>
            <w:r w:rsidR="004D0C3A" w:rsidRPr="005A6F5F">
              <w:rPr>
                <w:rFonts w:ascii="Times New Roman" w:hAnsi="Times New Roman" w:cs="Times New Roman"/>
                <w:sz w:val="20"/>
                <w:szCs w:val="20"/>
              </w:rPr>
              <w:t>43</w:t>
            </w:r>
            <w:r w:rsidRPr="005A6F5F">
              <w:rPr>
                <w:rFonts w:ascii="Times New Roman" w:hAnsi="Times New Roman" w:cs="Times New Roman"/>
                <w:sz w:val="20"/>
                <w:szCs w:val="20"/>
              </w:rPr>
              <w:t>0</w:t>
            </w:r>
          </w:p>
          <w:p w14:paraId="33DC11FA" w14:textId="77777777" w:rsidR="004E1E04" w:rsidRPr="005A6F5F" w:rsidRDefault="00EB5BA3" w:rsidP="00EB5BA3">
            <w:pPr>
              <w:rPr>
                <w:rFonts w:ascii="Times New Roman" w:hAnsi="Times New Roman" w:cs="Times New Roman"/>
                <w:sz w:val="20"/>
                <w:szCs w:val="20"/>
              </w:rPr>
            </w:pPr>
            <w:r w:rsidRPr="005A6F5F">
              <w:rPr>
                <w:rFonts w:ascii="Times New Roman" w:hAnsi="Times New Roman" w:cs="Times New Roman"/>
                <w:sz w:val="20"/>
                <w:szCs w:val="20"/>
              </w:rPr>
              <w:t>(A</w:t>
            </w:r>
            <w:r w:rsidR="004E1E04" w:rsidRPr="005A6F5F">
              <w:rPr>
                <w:rFonts w:ascii="Times New Roman" w:hAnsi="Times New Roman" w:cs="Times New Roman"/>
                <w:sz w:val="20"/>
                <w:szCs w:val="20"/>
              </w:rPr>
              <w:t>40-P40</w:t>
            </w:r>
            <w:r w:rsidRPr="005A6F5F">
              <w:rPr>
                <w:rFonts w:ascii="Times New Roman" w:hAnsi="Times New Roman" w:cs="Times New Roman"/>
                <w:sz w:val="20"/>
                <w:szCs w:val="20"/>
              </w:rPr>
              <w:t>)</w:t>
            </w:r>
          </w:p>
        </w:tc>
        <w:tc>
          <w:tcPr>
            <w:tcW w:w="2551" w:type="dxa"/>
            <w:vMerge w:val="restart"/>
            <w:hideMark/>
            <w:tcPrChange w:id="543" w:author="Author">
              <w:tcPr>
                <w:tcW w:w="2551" w:type="dxa"/>
                <w:vMerge w:val="restart"/>
                <w:hideMark/>
              </w:tcPr>
            </w:tcPrChange>
          </w:tcPr>
          <w:p w14:paraId="1CAA73B2" w14:textId="77777777" w:rsidR="004E1E04" w:rsidRPr="005A6F5F" w:rsidRDefault="004E1E04" w:rsidP="00EB5BA3">
            <w:pPr>
              <w:rPr>
                <w:rFonts w:ascii="Times New Roman" w:hAnsi="Times New Roman" w:cs="Times New Roman"/>
                <w:sz w:val="20"/>
                <w:szCs w:val="20"/>
              </w:rPr>
            </w:pPr>
            <w:r w:rsidRPr="005A6F5F">
              <w:rPr>
                <w:rFonts w:ascii="Times New Roman" w:hAnsi="Times New Roman" w:cs="Times New Roman"/>
                <w:sz w:val="20"/>
                <w:szCs w:val="20"/>
              </w:rPr>
              <w:t xml:space="preserve">Best estimate Claims Provisions, Cash </w:t>
            </w:r>
            <w:r w:rsidR="00EB5BA3" w:rsidRPr="005A6F5F">
              <w:rPr>
                <w:rFonts w:ascii="Times New Roman" w:hAnsi="Times New Roman" w:cs="Times New Roman"/>
                <w:sz w:val="20"/>
                <w:szCs w:val="20"/>
              </w:rPr>
              <w:t>in-</w:t>
            </w:r>
            <w:r w:rsidRPr="005A6F5F">
              <w:rPr>
                <w:rFonts w:ascii="Times New Roman" w:hAnsi="Times New Roman" w:cs="Times New Roman"/>
                <w:sz w:val="20"/>
                <w:szCs w:val="20"/>
              </w:rPr>
              <w:t>flows, future premiums</w:t>
            </w:r>
          </w:p>
        </w:tc>
        <w:tc>
          <w:tcPr>
            <w:tcW w:w="4394" w:type="dxa"/>
            <w:vMerge w:val="restart"/>
            <w:hideMark/>
            <w:tcPrChange w:id="544" w:author="Author">
              <w:tcPr>
                <w:tcW w:w="4678" w:type="dxa"/>
                <w:vMerge w:val="restart"/>
                <w:hideMark/>
              </w:tcPr>
            </w:tcPrChange>
          </w:tcPr>
          <w:p w14:paraId="79F8F81B" w14:textId="5CB2C8D2" w:rsidR="004E1E04" w:rsidRPr="005A6F5F" w:rsidRDefault="004E1E04">
            <w:pPr>
              <w:rPr>
                <w:rFonts w:ascii="Times New Roman" w:hAnsi="Times New Roman" w:cs="Times New Roman"/>
                <w:sz w:val="20"/>
                <w:szCs w:val="20"/>
              </w:rPr>
            </w:pPr>
            <w:r w:rsidRPr="005A6F5F">
              <w:rPr>
                <w:rFonts w:ascii="Times New Roman" w:hAnsi="Times New Roman" w:cs="Times New Roman"/>
                <w:sz w:val="20"/>
                <w:szCs w:val="20"/>
              </w:rPr>
              <w:t>The amount of</w:t>
            </w:r>
            <w:r w:rsidR="00EB5BA3" w:rsidRPr="005A6F5F">
              <w:rPr>
                <w:rFonts w:ascii="Times New Roman" w:hAnsi="Times New Roman" w:cs="Times New Roman"/>
                <w:sz w:val="20"/>
                <w:szCs w:val="20"/>
              </w:rPr>
              <w:t xml:space="preserve"> split, for each LoB regarding d</w:t>
            </w:r>
            <w:r w:rsidRPr="005A6F5F">
              <w:rPr>
                <w:rFonts w:ascii="Times New Roman" w:hAnsi="Times New Roman" w:cs="Times New Roman"/>
                <w:sz w:val="20"/>
                <w:szCs w:val="20"/>
              </w:rPr>
              <w:t xml:space="preserve">irect business and accepted proportional reinsurance and </w:t>
            </w:r>
            <w:r w:rsidR="00EB5BA3" w:rsidRPr="005A6F5F">
              <w:rPr>
                <w:rFonts w:ascii="Times New Roman" w:hAnsi="Times New Roman" w:cs="Times New Roman"/>
                <w:sz w:val="20"/>
                <w:szCs w:val="20"/>
              </w:rPr>
              <w:t>a</w:t>
            </w:r>
            <w:r w:rsidRPr="005A6F5F">
              <w:rPr>
                <w:rFonts w:ascii="Times New Roman" w:hAnsi="Times New Roman" w:cs="Times New Roman"/>
                <w:sz w:val="20"/>
                <w:szCs w:val="20"/>
              </w:rPr>
              <w:t xml:space="preserve">ccepted non-proportional reinsurance, of cash flows for future </w:t>
            </w:r>
            <w:r w:rsidR="00EB5BA3" w:rsidRPr="005A6F5F">
              <w:rPr>
                <w:rFonts w:ascii="Times New Roman" w:hAnsi="Times New Roman" w:cs="Times New Roman"/>
                <w:sz w:val="20"/>
                <w:szCs w:val="20"/>
              </w:rPr>
              <w:t>premiums</w:t>
            </w:r>
            <w:r w:rsidRPr="005A6F5F">
              <w:rPr>
                <w:rFonts w:ascii="Times New Roman" w:hAnsi="Times New Roman" w:cs="Times New Roman"/>
                <w:sz w:val="20"/>
                <w:szCs w:val="20"/>
              </w:rPr>
              <w:t xml:space="preserve"> used to determine the gross best estimate of </w:t>
            </w:r>
            <w:r w:rsidR="00EB5BA3" w:rsidRPr="005A6F5F">
              <w:rPr>
                <w:rFonts w:ascii="Times New Roman" w:hAnsi="Times New Roman" w:cs="Times New Roman"/>
                <w:sz w:val="20"/>
                <w:szCs w:val="20"/>
              </w:rPr>
              <w:t>c</w:t>
            </w:r>
            <w:r w:rsidRPr="005A6F5F">
              <w:rPr>
                <w:rFonts w:ascii="Times New Roman" w:hAnsi="Times New Roman" w:cs="Times New Roman"/>
                <w:sz w:val="20"/>
                <w:szCs w:val="20"/>
              </w:rPr>
              <w:t>laims provisions, i.e. the probability-weighted average of future cash out-flows, discounted to take into account the time value of money (expected present value of future cash-flows). In case of use of stochastic a methodology for the cash-flow projection, it is required to report the average scenario</w:t>
            </w:r>
            <w:r w:rsidR="00EB5BA3" w:rsidRPr="005A6F5F">
              <w:rPr>
                <w:rFonts w:ascii="Times New Roman" w:hAnsi="Times New Roman" w:cs="Times New Roman"/>
                <w:sz w:val="20"/>
                <w:szCs w:val="20"/>
              </w:rPr>
              <w:t>.</w:t>
            </w:r>
          </w:p>
        </w:tc>
      </w:tr>
      <w:tr w:rsidR="004E1E04" w:rsidRPr="005A6F5F" w14:paraId="3A5B1CB3" w14:textId="77777777" w:rsidTr="0048321E">
        <w:trPr>
          <w:trHeight w:val="285"/>
          <w:trPrChange w:id="545" w:author="Author">
            <w:trPr>
              <w:trHeight w:val="285"/>
            </w:trPr>
          </w:trPrChange>
        </w:trPr>
        <w:tc>
          <w:tcPr>
            <w:tcW w:w="2019" w:type="dxa"/>
            <w:vMerge/>
            <w:hideMark/>
            <w:tcPrChange w:id="546" w:author="Author">
              <w:tcPr>
                <w:tcW w:w="2019" w:type="dxa"/>
                <w:vMerge/>
                <w:hideMark/>
              </w:tcPr>
            </w:tcPrChange>
          </w:tcPr>
          <w:p w14:paraId="102400AC" w14:textId="77777777" w:rsidR="004E1E04" w:rsidRPr="005A6F5F" w:rsidRDefault="004E1E04">
            <w:pPr>
              <w:rPr>
                <w:rFonts w:ascii="Times New Roman" w:hAnsi="Times New Roman" w:cs="Times New Roman"/>
                <w:sz w:val="20"/>
                <w:szCs w:val="20"/>
              </w:rPr>
            </w:pPr>
          </w:p>
        </w:tc>
        <w:tc>
          <w:tcPr>
            <w:tcW w:w="2551" w:type="dxa"/>
            <w:vMerge/>
            <w:hideMark/>
            <w:tcPrChange w:id="547" w:author="Author">
              <w:tcPr>
                <w:tcW w:w="2551" w:type="dxa"/>
                <w:vMerge/>
                <w:hideMark/>
              </w:tcPr>
            </w:tcPrChange>
          </w:tcPr>
          <w:p w14:paraId="503A83C6" w14:textId="77777777" w:rsidR="004E1E04" w:rsidRPr="005A6F5F" w:rsidRDefault="004E1E04">
            <w:pPr>
              <w:rPr>
                <w:rFonts w:ascii="Times New Roman" w:hAnsi="Times New Roman" w:cs="Times New Roman"/>
                <w:sz w:val="20"/>
                <w:szCs w:val="20"/>
              </w:rPr>
            </w:pPr>
          </w:p>
        </w:tc>
        <w:tc>
          <w:tcPr>
            <w:tcW w:w="4394" w:type="dxa"/>
            <w:vMerge/>
            <w:hideMark/>
            <w:tcPrChange w:id="548" w:author="Author">
              <w:tcPr>
                <w:tcW w:w="4678" w:type="dxa"/>
                <w:vMerge/>
                <w:hideMark/>
              </w:tcPr>
            </w:tcPrChange>
          </w:tcPr>
          <w:p w14:paraId="6FDE3318" w14:textId="77777777" w:rsidR="004E1E04" w:rsidRPr="005A6F5F" w:rsidRDefault="004E1E04">
            <w:pPr>
              <w:rPr>
                <w:rFonts w:ascii="Times New Roman" w:hAnsi="Times New Roman" w:cs="Times New Roman"/>
                <w:sz w:val="20"/>
                <w:szCs w:val="20"/>
              </w:rPr>
            </w:pPr>
          </w:p>
        </w:tc>
      </w:tr>
      <w:tr w:rsidR="004E1E04" w:rsidRPr="005A6F5F" w14:paraId="650D2580" w14:textId="77777777" w:rsidTr="0048321E">
        <w:trPr>
          <w:trHeight w:val="1918"/>
          <w:trPrChange w:id="549" w:author="Author">
            <w:trPr>
              <w:trHeight w:val="1918"/>
            </w:trPr>
          </w:trPrChange>
        </w:trPr>
        <w:tc>
          <w:tcPr>
            <w:tcW w:w="2019" w:type="dxa"/>
            <w:vMerge/>
            <w:hideMark/>
            <w:tcPrChange w:id="550" w:author="Author">
              <w:tcPr>
                <w:tcW w:w="2019" w:type="dxa"/>
                <w:vMerge/>
                <w:hideMark/>
              </w:tcPr>
            </w:tcPrChange>
          </w:tcPr>
          <w:p w14:paraId="5468D7F7" w14:textId="77777777" w:rsidR="004E1E04" w:rsidRPr="005A6F5F" w:rsidRDefault="004E1E04">
            <w:pPr>
              <w:rPr>
                <w:rFonts w:ascii="Times New Roman" w:hAnsi="Times New Roman" w:cs="Times New Roman"/>
                <w:sz w:val="20"/>
                <w:szCs w:val="20"/>
              </w:rPr>
            </w:pPr>
          </w:p>
        </w:tc>
        <w:tc>
          <w:tcPr>
            <w:tcW w:w="2551" w:type="dxa"/>
            <w:vMerge/>
            <w:hideMark/>
            <w:tcPrChange w:id="551" w:author="Author">
              <w:tcPr>
                <w:tcW w:w="2551" w:type="dxa"/>
                <w:vMerge/>
                <w:hideMark/>
              </w:tcPr>
            </w:tcPrChange>
          </w:tcPr>
          <w:p w14:paraId="55320FDF" w14:textId="77777777" w:rsidR="004E1E04" w:rsidRPr="005A6F5F" w:rsidRDefault="004E1E04">
            <w:pPr>
              <w:rPr>
                <w:rFonts w:ascii="Times New Roman" w:hAnsi="Times New Roman" w:cs="Times New Roman"/>
                <w:sz w:val="20"/>
                <w:szCs w:val="20"/>
              </w:rPr>
            </w:pPr>
          </w:p>
        </w:tc>
        <w:tc>
          <w:tcPr>
            <w:tcW w:w="4394" w:type="dxa"/>
            <w:vMerge/>
            <w:hideMark/>
            <w:tcPrChange w:id="552" w:author="Author">
              <w:tcPr>
                <w:tcW w:w="4678" w:type="dxa"/>
                <w:vMerge/>
                <w:hideMark/>
              </w:tcPr>
            </w:tcPrChange>
          </w:tcPr>
          <w:p w14:paraId="7C97C27D" w14:textId="77777777" w:rsidR="004E1E04" w:rsidRPr="005A6F5F" w:rsidRDefault="004E1E04">
            <w:pPr>
              <w:rPr>
                <w:rFonts w:ascii="Times New Roman" w:hAnsi="Times New Roman" w:cs="Times New Roman"/>
                <w:sz w:val="20"/>
                <w:szCs w:val="20"/>
              </w:rPr>
            </w:pPr>
          </w:p>
        </w:tc>
      </w:tr>
      <w:tr w:rsidR="00EB5BA3" w:rsidRPr="005A6F5F" w14:paraId="5125F5A1" w14:textId="77777777" w:rsidTr="0048321E">
        <w:trPr>
          <w:trHeight w:val="915"/>
          <w:trPrChange w:id="553" w:author="Author">
            <w:trPr>
              <w:trHeight w:val="915"/>
            </w:trPr>
          </w:trPrChange>
        </w:trPr>
        <w:tc>
          <w:tcPr>
            <w:tcW w:w="2019" w:type="dxa"/>
            <w:tcPrChange w:id="554" w:author="Author">
              <w:tcPr>
                <w:tcW w:w="2019" w:type="dxa"/>
              </w:tcPr>
            </w:tcPrChange>
          </w:tcPr>
          <w:p w14:paraId="44649583" w14:textId="51CEF5DB" w:rsidR="00EB5BA3" w:rsidRPr="005A6F5F" w:rsidRDefault="00EB5BA3" w:rsidP="00793878">
            <w:pPr>
              <w:rPr>
                <w:rFonts w:ascii="Times New Roman" w:hAnsi="Times New Roman" w:cs="Times New Roman"/>
                <w:sz w:val="20"/>
                <w:szCs w:val="20"/>
              </w:rPr>
            </w:pPr>
            <w:r w:rsidRPr="005A6F5F">
              <w:rPr>
                <w:rFonts w:ascii="Times New Roman" w:hAnsi="Times New Roman" w:cs="Times New Roman"/>
                <w:sz w:val="20"/>
                <w:szCs w:val="20"/>
              </w:rPr>
              <w:t>C0180/R0</w:t>
            </w:r>
            <w:r w:rsidR="004D0C3A" w:rsidRPr="005A6F5F">
              <w:rPr>
                <w:rFonts w:ascii="Times New Roman" w:hAnsi="Times New Roman" w:cs="Times New Roman"/>
                <w:sz w:val="20"/>
                <w:szCs w:val="20"/>
              </w:rPr>
              <w:t>43</w:t>
            </w:r>
            <w:r w:rsidRPr="005A6F5F">
              <w:rPr>
                <w:rFonts w:ascii="Times New Roman" w:hAnsi="Times New Roman" w:cs="Times New Roman"/>
                <w:sz w:val="20"/>
                <w:szCs w:val="20"/>
              </w:rPr>
              <w:t>0</w:t>
            </w:r>
          </w:p>
          <w:p w14:paraId="61C89FA6" w14:textId="77777777" w:rsidR="00EB5BA3" w:rsidRPr="005A6F5F" w:rsidRDefault="00EB5BA3" w:rsidP="00793878">
            <w:pPr>
              <w:rPr>
                <w:rFonts w:ascii="Times New Roman" w:hAnsi="Times New Roman" w:cs="Times New Roman"/>
                <w:sz w:val="20"/>
                <w:szCs w:val="20"/>
              </w:rPr>
            </w:pPr>
            <w:r w:rsidRPr="005A6F5F">
              <w:rPr>
                <w:rFonts w:ascii="Times New Roman" w:hAnsi="Times New Roman" w:cs="Times New Roman"/>
                <w:sz w:val="20"/>
                <w:szCs w:val="20"/>
              </w:rPr>
              <w:t>(Q40)</w:t>
            </w:r>
          </w:p>
        </w:tc>
        <w:tc>
          <w:tcPr>
            <w:tcW w:w="2551" w:type="dxa"/>
            <w:tcPrChange w:id="555" w:author="Author">
              <w:tcPr>
                <w:tcW w:w="2551" w:type="dxa"/>
              </w:tcPr>
            </w:tcPrChange>
          </w:tcPr>
          <w:p w14:paraId="68A19412" w14:textId="77777777" w:rsidR="00EB5BA3" w:rsidRPr="005A6F5F" w:rsidRDefault="00EB5BA3" w:rsidP="00793878">
            <w:pPr>
              <w:rPr>
                <w:rFonts w:ascii="Times New Roman" w:hAnsi="Times New Roman" w:cs="Times New Roman"/>
                <w:sz w:val="20"/>
                <w:szCs w:val="20"/>
              </w:rPr>
            </w:pPr>
            <w:r w:rsidRPr="005A6F5F">
              <w:rPr>
                <w:rFonts w:ascii="Times New Roman" w:hAnsi="Times New Roman" w:cs="Times New Roman"/>
                <w:sz w:val="20"/>
                <w:szCs w:val="20"/>
              </w:rPr>
              <w:t>Best estimate Claims Provisions, Cash in-flows, future premiums  - Total</w:t>
            </w:r>
          </w:p>
        </w:tc>
        <w:tc>
          <w:tcPr>
            <w:tcW w:w="4394" w:type="dxa"/>
            <w:tcPrChange w:id="556" w:author="Author">
              <w:tcPr>
                <w:tcW w:w="4678" w:type="dxa"/>
              </w:tcPr>
            </w:tcPrChange>
          </w:tcPr>
          <w:p w14:paraId="19BA5E8B" w14:textId="77777777" w:rsidR="00EB5BA3" w:rsidRPr="005A6F5F" w:rsidRDefault="00EB5BA3" w:rsidP="00793878">
            <w:pPr>
              <w:rPr>
                <w:rFonts w:ascii="Times New Roman" w:hAnsi="Times New Roman" w:cs="Times New Roman"/>
                <w:sz w:val="20"/>
                <w:szCs w:val="20"/>
              </w:rPr>
            </w:pPr>
            <w:r w:rsidRPr="005A6F5F">
              <w:rPr>
                <w:rFonts w:ascii="Times New Roman" w:hAnsi="Times New Roman" w:cs="Times New Roman"/>
                <w:sz w:val="20"/>
                <w:szCs w:val="20"/>
              </w:rPr>
              <w:t>The total amount of Claims Provisions, cash in-flows, future premiums used to determine the gross best estimate of claims provisions.</w:t>
            </w:r>
          </w:p>
          <w:p w14:paraId="1DC9B278" w14:textId="77777777" w:rsidR="00EB5BA3" w:rsidRPr="005A6F5F" w:rsidRDefault="00EB5BA3" w:rsidP="00793878">
            <w:pPr>
              <w:rPr>
                <w:rFonts w:ascii="Times New Roman" w:hAnsi="Times New Roman" w:cs="Times New Roman"/>
                <w:sz w:val="20"/>
                <w:szCs w:val="20"/>
              </w:rPr>
            </w:pPr>
          </w:p>
          <w:p w14:paraId="20E6CBD2" w14:textId="77777777" w:rsidR="00EB5BA3" w:rsidRPr="005A6F5F" w:rsidRDefault="00EB5BA3" w:rsidP="00DC160B">
            <w:pPr>
              <w:rPr>
                <w:rFonts w:ascii="Times New Roman" w:hAnsi="Times New Roman" w:cs="Times New Roman"/>
                <w:sz w:val="20"/>
                <w:szCs w:val="20"/>
              </w:rPr>
            </w:pPr>
          </w:p>
        </w:tc>
      </w:tr>
      <w:tr w:rsidR="00EB5BA3" w:rsidRPr="005A6F5F" w14:paraId="2D0501C4" w14:textId="77777777" w:rsidTr="0048321E">
        <w:trPr>
          <w:trHeight w:val="915"/>
          <w:trPrChange w:id="557" w:author="Author">
            <w:trPr>
              <w:trHeight w:val="915"/>
            </w:trPr>
          </w:trPrChange>
        </w:trPr>
        <w:tc>
          <w:tcPr>
            <w:tcW w:w="2019" w:type="dxa"/>
            <w:tcPrChange w:id="558" w:author="Author">
              <w:tcPr>
                <w:tcW w:w="2019" w:type="dxa"/>
              </w:tcPr>
            </w:tcPrChange>
          </w:tcPr>
          <w:p w14:paraId="384D0020" w14:textId="0C0BC0B5" w:rsidR="00743F79" w:rsidRPr="005A6F5F" w:rsidRDefault="00743F79" w:rsidP="00743F79">
            <w:pPr>
              <w:rPr>
                <w:rFonts w:ascii="Times New Roman" w:hAnsi="Times New Roman" w:cs="Times New Roman"/>
                <w:sz w:val="20"/>
                <w:szCs w:val="20"/>
              </w:rPr>
            </w:pPr>
            <w:r w:rsidRPr="005A6F5F">
              <w:rPr>
                <w:rFonts w:ascii="Times New Roman" w:hAnsi="Times New Roman" w:cs="Times New Roman"/>
                <w:sz w:val="20"/>
                <w:szCs w:val="20"/>
              </w:rPr>
              <w:t>C0020 to C0170/R04</w:t>
            </w:r>
            <w:r w:rsidR="004D0C3A" w:rsidRPr="005A6F5F">
              <w:rPr>
                <w:rFonts w:ascii="Times New Roman" w:hAnsi="Times New Roman" w:cs="Times New Roman"/>
                <w:sz w:val="20"/>
                <w:szCs w:val="20"/>
              </w:rPr>
              <w:t>4</w:t>
            </w:r>
            <w:r w:rsidRPr="005A6F5F">
              <w:rPr>
                <w:rFonts w:ascii="Times New Roman" w:hAnsi="Times New Roman" w:cs="Times New Roman"/>
                <w:sz w:val="20"/>
                <w:szCs w:val="20"/>
              </w:rPr>
              <w:t>0</w:t>
            </w:r>
          </w:p>
          <w:p w14:paraId="7D0A8EE8" w14:textId="77777777" w:rsidR="00EB5BA3" w:rsidRPr="005A6F5F" w:rsidRDefault="00743F79" w:rsidP="00743F79">
            <w:pPr>
              <w:rPr>
                <w:rFonts w:ascii="Times New Roman" w:hAnsi="Times New Roman" w:cs="Times New Roman"/>
                <w:sz w:val="20"/>
                <w:szCs w:val="20"/>
              </w:rPr>
            </w:pPr>
            <w:r w:rsidRPr="005A6F5F">
              <w:rPr>
                <w:rFonts w:ascii="Times New Roman" w:hAnsi="Times New Roman" w:cs="Times New Roman"/>
                <w:sz w:val="20"/>
                <w:szCs w:val="20"/>
              </w:rPr>
              <w:t>(A41-P41)</w:t>
            </w:r>
          </w:p>
        </w:tc>
        <w:tc>
          <w:tcPr>
            <w:tcW w:w="2551" w:type="dxa"/>
            <w:tcPrChange w:id="559" w:author="Author">
              <w:tcPr>
                <w:tcW w:w="2551" w:type="dxa"/>
              </w:tcPr>
            </w:tcPrChange>
          </w:tcPr>
          <w:p w14:paraId="19195ED5" w14:textId="77777777" w:rsidR="00EB5BA3" w:rsidRPr="005A6F5F" w:rsidRDefault="00743F79">
            <w:pPr>
              <w:rPr>
                <w:rFonts w:ascii="Times New Roman" w:hAnsi="Times New Roman" w:cs="Times New Roman"/>
                <w:sz w:val="20"/>
                <w:szCs w:val="20"/>
              </w:rPr>
            </w:pPr>
            <w:r w:rsidRPr="005A6F5F">
              <w:rPr>
                <w:rFonts w:ascii="Times New Roman" w:hAnsi="Times New Roman" w:cs="Times New Roman"/>
                <w:sz w:val="20"/>
                <w:szCs w:val="20"/>
              </w:rPr>
              <w:t xml:space="preserve">Best estimate Claims Provisions, Cash in-flows, Other cash-in flows (incl. Recoverable from salvages and </w:t>
            </w:r>
            <w:proofErr w:type="spellStart"/>
            <w:r w:rsidRPr="005A6F5F">
              <w:rPr>
                <w:rFonts w:ascii="Times New Roman" w:hAnsi="Times New Roman" w:cs="Times New Roman"/>
                <w:sz w:val="20"/>
                <w:szCs w:val="20"/>
              </w:rPr>
              <w:t>subrogations</w:t>
            </w:r>
            <w:proofErr w:type="spellEnd"/>
            <w:r w:rsidRPr="005A6F5F">
              <w:rPr>
                <w:rFonts w:ascii="Times New Roman" w:hAnsi="Times New Roman" w:cs="Times New Roman"/>
                <w:sz w:val="20"/>
                <w:szCs w:val="20"/>
              </w:rPr>
              <w:t>)</w:t>
            </w:r>
          </w:p>
        </w:tc>
        <w:tc>
          <w:tcPr>
            <w:tcW w:w="4394" w:type="dxa"/>
            <w:tcPrChange w:id="560" w:author="Author">
              <w:tcPr>
                <w:tcW w:w="4678" w:type="dxa"/>
              </w:tcPr>
            </w:tcPrChange>
          </w:tcPr>
          <w:p w14:paraId="7D57D14A" w14:textId="77777777" w:rsidR="00EB5BA3" w:rsidRPr="005A6F5F" w:rsidRDefault="00EB5BA3" w:rsidP="00743F79">
            <w:pPr>
              <w:rPr>
                <w:rFonts w:ascii="Times New Roman" w:hAnsi="Times New Roman" w:cs="Times New Roman"/>
                <w:sz w:val="20"/>
                <w:szCs w:val="20"/>
              </w:rPr>
            </w:pPr>
            <w:r w:rsidRPr="005A6F5F">
              <w:rPr>
                <w:rFonts w:ascii="Times New Roman" w:hAnsi="Times New Roman" w:cs="Times New Roman"/>
                <w:sz w:val="20"/>
                <w:szCs w:val="20"/>
              </w:rPr>
              <w:t>The amount of</w:t>
            </w:r>
            <w:r w:rsidR="00743F79" w:rsidRPr="005A6F5F">
              <w:rPr>
                <w:rFonts w:ascii="Times New Roman" w:hAnsi="Times New Roman" w:cs="Times New Roman"/>
                <w:sz w:val="20"/>
                <w:szCs w:val="20"/>
              </w:rPr>
              <w:t xml:space="preserve"> split, for each LoB regarding d</w:t>
            </w:r>
            <w:r w:rsidRPr="005A6F5F">
              <w:rPr>
                <w:rFonts w:ascii="Times New Roman" w:hAnsi="Times New Roman" w:cs="Times New Roman"/>
                <w:sz w:val="20"/>
                <w:szCs w:val="20"/>
              </w:rPr>
              <w:t xml:space="preserve">irect business and accepted proportional reinsurance and </w:t>
            </w:r>
            <w:r w:rsidR="00743F79" w:rsidRPr="005A6F5F">
              <w:rPr>
                <w:rFonts w:ascii="Times New Roman" w:hAnsi="Times New Roman" w:cs="Times New Roman"/>
                <w:sz w:val="20"/>
                <w:szCs w:val="20"/>
              </w:rPr>
              <w:t>a</w:t>
            </w:r>
            <w:r w:rsidRPr="005A6F5F">
              <w:rPr>
                <w:rFonts w:ascii="Times New Roman" w:hAnsi="Times New Roman" w:cs="Times New Roman"/>
                <w:sz w:val="20"/>
                <w:szCs w:val="20"/>
              </w:rPr>
              <w:t xml:space="preserve">ccepted non-proportional reinsurance, of </w:t>
            </w:r>
            <w:r w:rsidR="00743F79" w:rsidRPr="005A6F5F">
              <w:rPr>
                <w:rFonts w:ascii="Times New Roman" w:hAnsi="Times New Roman" w:cs="Times New Roman"/>
                <w:sz w:val="20"/>
                <w:szCs w:val="20"/>
              </w:rPr>
              <w:t xml:space="preserve">other cash-in flows (incl. Recoverable from salvages and </w:t>
            </w:r>
            <w:proofErr w:type="spellStart"/>
            <w:r w:rsidR="00743F79" w:rsidRPr="005A6F5F">
              <w:rPr>
                <w:rFonts w:ascii="Times New Roman" w:hAnsi="Times New Roman" w:cs="Times New Roman"/>
                <w:sz w:val="20"/>
                <w:szCs w:val="20"/>
              </w:rPr>
              <w:t>subrogations</w:t>
            </w:r>
            <w:proofErr w:type="spellEnd"/>
            <w:r w:rsidR="00743F79" w:rsidRPr="005A6F5F">
              <w:rPr>
                <w:rFonts w:ascii="Times New Roman" w:hAnsi="Times New Roman" w:cs="Times New Roman"/>
                <w:sz w:val="20"/>
                <w:szCs w:val="20"/>
              </w:rPr>
              <w:t>)</w:t>
            </w:r>
            <w:r w:rsidRPr="005A6F5F">
              <w:rPr>
                <w:rFonts w:ascii="Times New Roman" w:hAnsi="Times New Roman" w:cs="Times New Roman"/>
                <w:sz w:val="20"/>
                <w:szCs w:val="20"/>
              </w:rPr>
              <w:t xml:space="preserve"> used to determine the gross best estimate of Claims provisions, i.e. the probability-weighted average of future cash in-flows, discounted to take into account the time value of money (expected present value of future cash-flows). In case of use of stochastic a methodology for the cash-flow projection, it is required to report the average scenario</w:t>
            </w:r>
            <w:r w:rsidR="00743F79" w:rsidRPr="005A6F5F">
              <w:rPr>
                <w:rFonts w:ascii="Times New Roman" w:hAnsi="Times New Roman" w:cs="Times New Roman"/>
                <w:sz w:val="20"/>
                <w:szCs w:val="20"/>
              </w:rPr>
              <w:t>.</w:t>
            </w:r>
          </w:p>
        </w:tc>
      </w:tr>
      <w:tr w:rsidR="00743F79" w:rsidRPr="005A6F5F" w14:paraId="108F40C8" w14:textId="77777777" w:rsidTr="0048321E">
        <w:trPr>
          <w:trHeight w:val="915"/>
          <w:trPrChange w:id="561" w:author="Author">
            <w:trPr>
              <w:trHeight w:val="915"/>
            </w:trPr>
          </w:trPrChange>
        </w:trPr>
        <w:tc>
          <w:tcPr>
            <w:tcW w:w="2019" w:type="dxa"/>
            <w:tcPrChange w:id="562" w:author="Author">
              <w:tcPr>
                <w:tcW w:w="2019" w:type="dxa"/>
              </w:tcPr>
            </w:tcPrChange>
          </w:tcPr>
          <w:p w14:paraId="342175AD" w14:textId="39EC87B1" w:rsidR="00743F79" w:rsidRPr="005A6F5F" w:rsidRDefault="00743F79" w:rsidP="00793878">
            <w:pPr>
              <w:rPr>
                <w:rFonts w:ascii="Times New Roman" w:hAnsi="Times New Roman" w:cs="Times New Roman"/>
                <w:sz w:val="20"/>
                <w:szCs w:val="20"/>
              </w:rPr>
            </w:pPr>
            <w:r w:rsidRPr="005A6F5F">
              <w:rPr>
                <w:rFonts w:ascii="Times New Roman" w:hAnsi="Times New Roman" w:cs="Times New Roman"/>
                <w:sz w:val="20"/>
                <w:szCs w:val="20"/>
              </w:rPr>
              <w:t>C0180/R04</w:t>
            </w:r>
            <w:r w:rsidR="004D0C3A" w:rsidRPr="005A6F5F">
              <w:rPr>
                <w:rFonts w:ascii="Times New Roman" w:hAnsi="Times New Roman" w:cs="Times New Roman"/>
                <w:sz w:val="20"/>
                <w:szCs w:val="20"/>
              </w:rPr>
              <w:t>4</w:t>
            </w:r>
            <w:r w:rsidRPr="005A6F5F">
              <w:rPr>
                <w:rFonts w:ascii="Times New Roman" w:hAnsi="Times New Roman" w:cs="Times New Roman"/>
                <w:sz w:val="20"/>
                <w:szCs w:val="20"/>
              </w:rPr>
              <w:t>0</w:t>
            </w:r>
          </w:p>
          <w:p w14:paraId="02AC2D8A" w14:textId="77777777" w:rsidR="00743F79" w:rsidRPr="005A6F5F" w:rsidRDefault="00743F79" w:rsidP="00793878">
            <w:pPr>
              <w:rPr>
                <w:rFonts w:ascii="Times New Roman" w:hAnsi="Times New Roman" w:cs="Times New Roman"/>
                <w:sz w:val="20"/>
                <w:szCs w:val="20"/>
              </w:rPr>
            </w:pPr>
            <w:r w:rsidRPr="005A6F5F">
              <w:rPr>
                <w:rFonts w:ascii="Times New Roman" w:hAnsi="Times New Roman" w:cs="Times New Roman"/>
                <w:sz w:val="20"/>
                <w:szCs w:val="20"/>
              </w:rPr>
              <w:t>(Q41)</w:t>
            </w:r>
          </w:p>
        </w:tc>
        <w:tc>
          <w:tcPr>
            <w:tcW w:w="2551" w:type="dxa"/>
            <w:tcPrChange w:id="563" w:author="Author">
              <w:tcPr>
                <w:tcW w:w="2551" w:type="dxa"/>
              </w:tcPr>
            </w:tcPrChange>
          </w:tcPr>
          <w:p w14:paraId="225BC9BF" w14:textId="77777777" w:rsidR="00743F79" w:rsidRPr="005A6F5F" w:rsidRDefault="00743F79" w:rsidP="00793878">
            <w:pPr>
              <w:rPr>
                <w:rFonts w:ascii="Times New Roman" w:hAnsi="Times New Roman" w:cs="Times New Roman"/>
                <w:sz w:val="20"/>
                <w:szCs w:val="20"/>
              </w:rPr>
            </w:pPr>
            <w:r w:rsidRPr="005A6F5F">
              <w:rPr>
                <w:rFonts w:ascii="Times New Roman" w:hAnsi="Times New Roman" w:cs="Times New Roman"/>
                <w:sz w:val="20"/>
                <w:szCs w:val="20"/>
              </w:rPr>
              <w:t xml:space="preserve">Best estimate Claims Provisions, Cash in-flows, Other cash-in flows (incl. Recoverable from salvages and </w:t>
            </w:r>
            <w:proofErr w:type="spellStart"/>
            <w:r w:rsidRPr="005A6F5F">
              <w:rPr>
                <w:rFonts w:ascii="Times New Roman" w:hAnsi="Times New Roman" w:cs="Times New Roman"/>
                <w:sz w:val="20"/>
                <w:szCs w:val="20"/>
              </w:rPr>
              <w:t>subrogations</w:t>
            </w:r>
            <w:proofErr w:type="spellEnd"/>
            <w:r w:rsidRPr="005A6F5F">
              <w:rPr>
                <w:rFonts w:ascii="Times New Roman" w:hAnsi="Times New Roman" w:cs="Times New Roman"/>
                <w:sz w:val="20"/>
                <w:szCs w:val="20"/>
              </w:rPr>
              <w:t>) - Total</w:t>
            </w:r>
          </w:p>
        </w:tc>
        <w:tc>
          <w:tcPr>
            <w:tcW w:w="4394" w:type="dxa"/>
            <w:tcPrChange w:id="564" w:author="Author">
              <w:tcPr>
                <w:tcW w:w="4678" w:type="dxa"/>
              </w:tcPr>
            </w:tcPrChange>
          </w:tcPr>
          <w:p w14:paraId="36576A39" w14:textId="77777777" w:rsidR="00743F79" w:rsidRPr="005A6F5F" w:rsidRDefault="00743F79" w:rsidP="00793878">
            <w:pPr>
              <w:rPr>
                <w:rFonts w:ascii="Times New Roman" w:hAnsi="Times New Roman" w:cs="Times New Roman"/>
                <w:sz w:val="20"/>
                <w:szCs w:val="20"/>
              </w:rPr>
            </w:pPr>
            <w:r w:rsidRPr="005A6F5F">
              <w:rPr>
                <w:rFonts w:ascii="Times New Roman" w:hAnsi="Times New Roman" w:cs="Times New Roman"/>
                <w:sz w:val="20"/>
                <w:szCs w:val="20"/>
              </w:rPr>
              <w:t xml:space="preserve">The total amount of Claims Provisions, cash in-flows, Other cash-in flows (incl. Recoverable from salvages and </w:t>
            </w:r>
            <w:proofErr w:type="spellStart"/>
            <w:r w:rsidRPr="005A6F5F">
              <w:rPr>
                <w:rFonts w:ascii="Times New Roman" w:hAnsi="Times New Roman" w:cs="Times New Roman"/>
                <w:sz w:val="20"/>
                <w:szCs w:val="20"/>
              </w:rPr>
              <w:t>subrogations</w:t>
            </w:r>
            <w:proofErr w:type="spellEnd"/>
            <w:r w:rsidRPr="005A6F5F">
              <w:rPr>
                <w:rFonts w:ascii="Times New Roman" w:hAnsi="Times New Roman" w:cs="Times New Roman"/>
                <w:sz w:val="20"/>
                <w:szCs w:val="20"/>
              </w:rPr>
              <w:t>) used to determine the gross best estimate of claims provisions.</w:t>
            </w:r>
          </w:p>
          <w:p w14:paraId="5292E246" w14:textId="77777777" w:rsidR="00743F79" w:rsidRPr="005A6F5F" w:rsidRDefault="00743F79" w:rsidP="00793878">
            <w:pPr>
              <w:rPr>
                <w:rFonts w:ascii="Times New Roman" w:hAnsi="Times New Roman" w:cs="Times New Roman"/>
                <w:sz w:val="20"/>
                <w:szCs w:val="20"/>
              </w:rPr>
            </w:pPr>
          </w:p>
          <w:p w14:paraId="50275907" w14:textId="77777777" w:rsidR="00743F79" w:rsidRPr="005A6F5F" w:rsidRDefault="00743F79" w:rsidP="00DC160B">
            <w:pPr>
              <w:rPr>
                <w:rFonts w:ascii="Times New Roman" w:hAnsi="Times New Roman" w:cs="Times New Roman"/>
                <w:sz w:val="20"/>
                <w:szCs w:val="20"/>
              </w:rPr>
            </w:pPr>
          </w:p>
        </w:tc>
      </w:tr>
      <w:tr w:rsidR="00114204" w:rsidRPr="005A6F5F" w14:paraId="6871ACB9" w14:textId="77777777" w:rsidTr="0048321E">
        <w:trPr>
          <w:trHeight w:val="1371"/>
          <w:trPrChange w:id="565" w:author="Author">
            <w:trPr>
              <w:trHeight w:val="2549"/>
            </w:trPr>
          </w:trPrChange>
        </w:trPr>
        <w:tc>
          <w:tcPr>
            <w:tcW w:w="2019" w:type="dxa"/>
            <w:hideMark/>
            <w:tcPrChange w:id="566" w:author="Author">
              <w:tcPr>
                <w:tcW w:w="2019" w:type="dxa"/>
                <w:hideMark/>
              </w:tcPr>
            </w:tcPrChange>
          </w:tcPr>
          <w:p w14:paraId="62B4E6F6" w14:textId="27FA37DF" w:rsidR="00114204" w:rsidRPr="005A6F5F" w:rsidRDefault="00114204" w:rsidP="00114204">
            <w:pPr>
              <w:rPr>
                <w:rFonts w:ascii="Times New Roman" w:hAnsi="Times New Roman" w:cs="Times New Roman"/>
                <w:sz w:val="20"/>
                <w:szCs w:val="20"/>
              </w:rPr>
            </w:pPr>
            <w:r w:rsidRPr="005A6F5F">
              <w:rPr>
                <w:rFonts w:ascii="Times New Roman" w:hAnsi="Times New Roman" w:cs="Times New Roman"/>
                <w:sz w:val="20"/>
                <w:szCs w:val="20"/>
              </w:rPr>
              <w:t>C0020 to C0170/R04</w:t>
            </w:r>
            <w:r w:rsidR="004D0C3A" w:rsidRPr="005A6F5F">
              <w:rPr>
                <w:rFonts w:ascii="Times New Roman" w:hAnsi="Times New Roman" w:cs="Times New Roman"/>
                <w:sz w:val="20"/>
                <w:szCs w:val="20"/>
              </w:rPr>
              <w:t>5</w:t>
            </w:r>
            <w:r w:rsidRPr="005A6F5F">
              <w:rPr>
                <w:rFonts w:ascii="Times New Roman" w:hAnsi="Times New Roman" w:cs="Times New Roman"/>
                <w:sz w:val="20"/>
                <w:szCs w:val="20"/>
              </w:rPr>
              <w:t>0</w:t>
            </w:r>
          </w:p>
          <w:p w14:paraId="510D4EF2" w14:textId="77777777" w:rsidR="00114204" w:rsidRPr="005A6F5F" w:rsidRDefault="00114204">
            <w:pPr>
              <w:rPr>
                <w:rFonts w:ascii="Times New Roman" w:hAnsi="Times New Roman" w:cs="Times New Roman"/>
                <w:sz w:val="20"/>
                <w:szCs w:val="20"/>
              </w:rPr>
            </w:pPr>
            <w:r w:rsidRPr="005A6F5F">
              <w:rPr>
                <w:rFonts w:ascii="Times New Roman" w:hAnsi="Times New Roman" w:cs="Times New Roman"/>
                <w:sz w:val="20"/>
                <w:szCs w:val="20"/>
              </w:rPr>
              <w:t>(A42-P42)</w:t>
            </w:r>
          </w:p>
          <w:p w14:paraId="069A831E" w14:textId="77777777" w:rsidR="00114204" w:rsidRPr="005A6F5F" w:rsidRDefault="00114204" w:rsidP="00114204">
            <w:pPr>
              <w:rPr>
                <w:rFonts w:ascii="Times New Roman" w:hAnsi="Times New Roman" w:cs="Times New Roman"/>
                <w:sz w:val="20"/>
                <w:szCs w:val="20"/>
              </w:rPr>
            </w:pPr>
          </w:p>
        </w:tc>
        <w:tc>
          <w:tcPr>
            <w:tcW w:w="2551" w:type="dxa"/>
            <w:hideMark/>
            <w:tcPrChange w:id="567" w:author="Author">
              <w:tcPr>
                <w:tcW w:w="2551" w:type="dxa"/>
                <w:hideMark/>
              </w:tcPr>
            </w:tcPrChange>
          </w:tcPr>
          <w:p w14:paraId="70A4CA45" w14:textId="0F6DEEC0" w:rsidR="00114204" w:rsidRPr="005A6F5F" w:rsidRDefault="00114204" w:rsidP="00916410">
            <w:pPr>
              <w:rPr>
                <w:rFonts w:ascii="Times New Roman" w:hAnsi="Times New Roman" w:cs="Times New Roman"/>
                <w:sz w:val="20"/>
                <w:szCs w:val="20"/>
              </w:rPr>
            </w:pPr>
            <w:r w:rsidRPr="005A6F5F">
              <w:rPr>
                <w:rFonts w:ascii="Times New Roman" w:hAnsi="Times New Roman" w:cs="Times New Roman"/>
                <w:sz w:val="20"/>
                <w:szCs w:val="20"/>
              </w:rPr>
              <w:t xml:space="preserve">Use of simplified methods and techniques to calculate technical provisions - Percentage of </w:t>
            </w:r>
            <w:del w:id="568" w:author="Author">
              <w:r w:rsidRPr="005A6F5F" w:rsidDel="00916410">
                <w:rPr>
                  <w:rFonts w:ascii="Times New Roman" w:hAnsi="Times New Roman" w:cs="Times New Roman"/>
                  <w:sz w:val="20"/>
                  <w:szCs w:val="20"/>
                </w:rPr>
                <w:delText xml:space="preserve">TP </w:delText>
              </w:r>
            </w:del>
            <w:ins w:id="569" w:author="Author">
              <w:r w:rsidR="00916410">
                <w:rPr>
                  <w:rFonts w:ascii="Times New Roman" w:hAnsi="Times New Roman" w:cs="Times New Roman"/>
                  <w:sz w:val="20"/>
                  <w:szCs w:val="20"/>
                </w:rPr>
                <w:t>gross Best Estimate</w:t>
              </w:r>
              <w:r w:rsidR="00916410" w:rsidRPr="005A6F5F">
                <w:rPr>
                  <w:rFonts w:ascii="Times New Roman" w:hAnsi="Times New Roman" w:cs="Times New Roman"/>
                  <w:sz w:val="20"/>
                  <w:szCs w:val="20"/>
                </w:rPr>
                <w:t xml:space="preserve"> </w:t>
              </w:r>
            </w:ins>
            <w:r w:rsidRPr="005A6F5F">
              <w:rPr>
                <w:rFonts w:ascii="Times New Roman" w:hAnsi="Times New Roman" w:cs="Times New Roman"/>
                <w:sz w:val="20"/>
                <w:szCs w:val="20"/>
              </w:rPr>
              <w:t xml:space="preserve">calculated using </w:t>
            </w:r>
            <w:del w:id="570" w:author="Author">
              <w:r w:rsidRPr="005A6F5F" w:rsidDel="00916410">
                <w:rPr>
                  <w:rFonts w:ascii="Times New Roman" w:hAnsi="Times New Roman" w:cs="Times New Roman"/>
                  <w:sz w:val="20"/>
                  <w:szCs w:val="20"/>
                </w:rPr>
                <w:delText xml:space="preserve">simplified methods </w:delText>
              </w:r>
            </w:del>
            <w:ins w:id="571" w:author="Author">
              <w:r w:rsidR="00916410">
                <w:rPr>
                  <w:rFonts w:ascii="Times New Roman" w:hAnsi="Times New Roman" w:cs="Times New Roman"/>
                  <w:sz w:val="20"/>
                  <w:szCs w:val="20"/>
                </w:rPr>
                <w:t>approximations</w:t>
              </w:r>
            </w:ins>
          </w:p>
        </w:tc>
        <w:tc>
          <w:tcPr>
            <w:tcW w:w="4394" w:type="dxa"/>
            <w:hideMark/>
            <w:tcPrChange w:id="572" w:author="Author">
              <w:tcPr>
                <w:tcW w:w="4678" w:type="dxa"/>
                <w:hideMark/>
              </w:tcPr>
            </w:tcPrChange>
          </w:tcPr>
          <w:p w14:paraId="7EA94253" w14:textId="20F9E860" w:rsidR="0001265E" w:rsidRDefault="0001265E" w:rsidP="0001265E">
            <w:pPr>
              <w:rPr>
                <w:ins w:id="573" w:author="Author"/>
                <w:rFonts w:ascii="Times New Roman" w:hAnsi="Times New Roman" w:cs="Times New Roman"/>
                <w:sz w:val="20"/>
                <w:szCs w:val="20"/>
              </w:rPr>
            </w:pPr>
            <w:ins w:id="574" w:author="Author">
              <w:r w:rsidRPr="0048321E">
                <w:rPr>
                  <w:rFonts w:ascii="Times New Roman" w:hAnsi="Times New Roman" w:cs="Times New Roman"/>
                  <w:sz w:val="20"/>
                  <w:szCs w:val="20"/>
                  <w:rPrChange w:id="575" w:author="Author">
                    <w:rPr>
                      <w:sz w:val="20"/>
                      <w:lang w:val="en-US"/>
                    </w:rPr>
                  </w:rPrChange>
                </w:rPr>
                <w:t xml:space="preserve">Indicate the percentage of gross </w:t>
              </w:r>
              <w:r>
                <w:rPr>
                  <w:rFonts w:ascii="Times New Roman" w:hAnsi="Times New Roman" w:cs="Times New Roman"/>
                  <w:sz w:val="20"/>
                  <w:szCs w:val="20"/>
                </w:rPr>
                <w:t xml:space="preserve">best estimate included in </w:t>
              </w:r>
              <w:r w:rsidR="00D44818">
                <w:rPr>
                  <w:rFonts w:ascii="Times New Roman" w:hAnsi="Times New Roman" w:cs="Times New Roman"/>
                  <w:sz w:val="20"/>
                  <w:szCs w:val="20"/>
                </w:rPr>
                <w:t>Total Best Estimate Gross</w:t>
              </w:r>
              <w:r w:rsidRPr="0048321E">
                <w:rPr>
                  <w:rFonts w:ascii="Times New Roman" w:hAnsi="Times New Roman" w:cs="Times New Roman"/>
                  <w:sz w:val="20"/>
                  <w:szCs w:val="20"/>
                  <w:rPrChange w:id="576" w:author="Author">
                    <w:rPr>
                      <w:sz w:val="20"/>
                      <w:lang w:val="en-US"/>
                    </w:rPr>
                  </w:rPrChange>
                </w:rPr>
                <w:t xml:space="preserve"> (</w:t>
              </w:r>
              <w:r>
                <w:rPr>
                  <w:rFonts w:ascii="Times New Roman" w:hAnsi="Times New Roman" w:cs="Times New Roman"/>
                  <w:sz w:val="20"/>
                  <w:szCs w:val="20"/>
                </w:rPr>
                <w:t>R</w:t>
              </w:r>
              <w:r w:rsidR="00D44818">
                <w:rPr>
                  <w:rFonts w:ascii="Times New Roman" w:hAnsi="Times New Roman" w:cs="Times New Roman"/>
                  <w:sz w:val="20"/>
                  <w:szCs w:val="20"/>
                </w:rPr>
                <w:t>0260</w:t>
              </w:r>
              <w:r w:rsidRPr="0048321E">
                <w:rPr>
                  <w:rFonts w:ascii="Times New Roman" w:hAnsi="Times New Roman" w:cs="Times New Roman"/>
                  <w:sz w:val="20"/>
                  <w:szCs w:val="20"/>
                  <w:rPrChange w:id="577" w:author="Author">
                    <w:rPr>
                      <w:sz w:val="20"/>
                      <w:lang w:val="en-US"/>
                    </w:rPr>
                  </w:rPrChange>
                </w:rPr>
                <w:t xml:space="preserve">) calculated using approximations as established in article 21 of </w:t>
              </w:r>
              <w:r w:rsidR="00D44818" w:rsidRPr="0048321E">
                <w:rPr>
                  <w:rFonts w:ascii="Times New Roman" w:hAnsi="Times New Roman" w:cs="Times New Roman"/>
                  <w:sz w:val="20"/>
                  <w:szCs w:val="20"/>
                  <w:rPrChange w:id="578" w:author="Author">
                    <w:rPr>
                      <w:sz w:val="20"/>
                      <w:lang w:eastAsia="es-ES"/>
                    </w:rPr>
                  </w:rPrChange>
                </w:rPr>
                <w:t>Commission Delegated Regulation 2015/35</w:t>
              </w:r>
              <w:r w:rsidRPr="0048321E">
                <w:rPr>
                  <w:rFonts w:ascii="Times New Roman" w:hAnsi="Times New Roman" w:cs="Times New Roman"/>
                  <w:sz w:val="20"/>
                  <w:szCs w:val="20"/>
                  <w:rPrChange w:id="579" w:author="Author">
                    <w:rPr>
                      <w:sz w:val="20"/>
                      <w:lang w:val="en-US"/>
                    </w:rPr>
                  </w:rPrChange>
                </w:rPr>
                <w:t>, per Line of Business.</w:t>
              </w:r>
            </w:ins>
          </w:p>
          <w:p w14:paraId="7CF0B7FE" w14:textId="1A34257C" w:rsidR="00114204" w:rsidRPr="005A6F5F" w:rsidDel="00D44818" w:rsidRDefault="00114204" w:rsidP="00114204">
            <w:pPr>
              <w:rPr>
                <w:del w:id="580" w:author="Author"/>
                <w:rFonts w:ascii="Times New Roman" w:hAnsi="Times New Roman" w:cs="Times New Roman"/>
                <w:sz w:val="20"/>
                <w:szCs w:val="20"/>
              </w:rPr>
            </w:pPr>
            <w:del w:id="581" w:author="Author">
              <w:r w:rsidRPr="005A6F5F" w:rsidDel="00D44818">
                <w:rPr>
                  <w:rFonts w:ascii="Times New Roman" w:hAnsi="Times New Roman" w:cs="Times New Roman"/>
                  <w:sz w:val="20"/>
                  <w:szCs w:val="20"/>
                </w:rPr>
                <w:delText>In case of use of simplified methods/ techniques to calculate technical provisions, report the percentage (as a decimal) of TP calculated using those simplified methods and techniques, for each LoB regarding direct business and accepted proportional reinsurance and accepted non-proportional reinsurance.</w:delText>
              </w:r>
              <w:r w:rsidRPr="005A6F5F" w:rsidDel="00D44818">
                <w:rPr>
                  <w:rFonts w:ascii="Times New Roman" w:hAnsi="Times New Roman" w:cs="Times New Roman"/>
                  <w:sz w:val="20"/>
                  <w:szCs w:val="20"/>
                </w:rPr>
                <w:br/>
              </w:r>
              <w:r w:rsidRPr="005A6F5F" w:rsidDel="00D44818">
                <w:rPr>
                  <w:rFonts w:ascii="Times New Roman" w:hAnsi="Times New Roman" w:cs="Times New Roman"/>
                  <w:sz w:val="20"/>
                  <w:szCs w:val="20"/>
                </w:rPr>
                <w:br/>
                <w:delText xml:space="preserve">The </w:delText>
              </w:r>
              <w:r w:rsidR="00B423B4" w:rsidRPr="005A6F5F" w:rsidDel="00D44818">
                <w:rPr>
                  <w:rFonts w:ascii="Times New Roman" w:hAnsi="Times New Roman" w:cs="Times New Roman"/>
                  <w:sz w:val="20"/>
                  <w:szCs w:val="20"/>
                </w:rPr>
                <w:delText>percentage has</w:delText>
              </w:r>
              <w:r w:rsidRPr="005A6F5F" w:rsidDel="00D44818">
                <w:rPr>
                  <w:rFonts w:ascii="Times New Roman" w:hAnsi="Times New Roman" w:cs="Times New Roman"/>
                  <w:sz w:val="20"/>
                  <w:szCs w:val="20"/>
                </w:rPr>
                <w:delText xml:space="preserve"> to be calculated considering the total technical provisions, including the technical provisions calculated as a whole.</w:delText>
              </w:r>
            </w:del>
          </w:p>
          <w:p w14:paraId="39CF8016" w14:textId="77777777" w:rsidR="00114204" w:rsidRPr="005A6F5F" w:rsidRDefault="00114204" w:rsidP="00D44818">
            <w:pPr>
              <w:rPr>
                <w:rFonts w:ascii="Times New Roman" w:hAnsi="Times New Roman" w:cs="Times New Roman"/>
                <w:sz w:val="20"/>
                <w:szCs w:val="20"/>
              </w:rPr>
            </w:pPr>
          </w:p>
        </w:tc>
      </w:tr>
      <w:tr w:rsidR="004E1E04" w:rsidRPr="005A6F5F" w14:paraId="730C0192" w14:textId="77777777" w:rsidTr="0048321E">
        <w:trPr>
          <w:trHeight w:val="1958"/>
          <w:trPrChange w:id="582" w:author="Author">
            <w:trPr>
              <w:trHeight w:val="2385"/>
            </w:trPr>
          </w:trPrChange>
        </w:trPr>
        <w:tc>
          <w:tcPr>
            <w:tcW w:w="2019" w:type="dxa"/>
            <w:hideMark/>
            <w:tcPrChange w:id="583" w:author="Author">
              <w:tcPr>
                <w:tcW w:w="2019" w:type="dxa"/>
                <w:hideMark/>
              </w:tcPr>
            </w:tcPrChange>
          </w:tcPr>
          <w:p w14:paraId="6BFC2227" w14:textId="7D66FF6B" w:rsidR="00114204" w:rsidRPr="005A6F5F" w:rsidRDefault="00114204" w:rsidP="00114204">
            <w:pPr>
              <w:rPr>
                <w:rFonts w:ascii="Times New Roman" w:hAnsi="Times New Roman" w:cs="Times New Roman"/>
                <w:sz w:val="20"/>
                <w:szCs w:val="20"/>
              </w:rPr>
            </w:pPr>
            <w:r w:rsidRPr="005A6F5F">
              <w:rPr>
                <w:rFonts w:ascii="Times New Roman" w:hAnsi="Times New Roman" w:cs="Times New Roman"/>
                <w:sz w:val="20"/>
                <w:szCs w:val="20"/>
              </w:rPr>
              <w:t>C0180/R04</w:t>
            </w:r>
            <w:r w:rsidR="004D0C3A" w:rsidRPr="005A6F5F">
              <w:rPr>
                <w:rFonts w:ascii="Times New Roman" w:hAnsi="Times New Roman" w:cs="Times New Roman"/>
                <w:sz w:val="20"/>
                <w:szCs w:val="20"/>
              </w:rPr>
              <w:t>5</w:t>
            </w:r>
            <w:r w:rsidRPr="005A6F5F">
              <w:rPr>
                <w:rFonts w:ascii="Times New Roman" w:hAnsi="Times New Roman" w:cs="Times New Roman"/>
                <w:sz w:val="20"/>
                <w:szCs w:val="20"/>
              </w:rPr>
              <w:t>0</w:t>
            </w:r>
          </w:p>
          <w:p w14:paraId="42B7100E" w14:textId="77777777" w:rsidR="00114204" w:rsidRPr="005A6F5F" w:rsidRDefault="00114204" w:rsidP="00114204">
            <w:pPr>
              <w:rPr>
                <w:rFonts w:ascii="Times New Roman" w:hAnsi="Times New Roman" w:cs="Times New Roman"/>
                <w:sz w:val="20"/>
                <w:szCs w:val="20"/>
              </w:rPr>
            </w:pPr>
            <w:r w:rsidRPr="005A6F5F">
              <w:rPr>
                <w:rFonts w:ascii="Times New Roman" w:hAnsi="Times New Roman" w:cs="Times New Roman"/>
                <w:sz w:val="20"/>
                <w:szCs w:val="20"/>
              </w:rPr>
              <w:t>(Q42)</w:t>
            </w:r>
          </w:p>
          <w:p w14:paraId="03EFB37E" w14:textId="77777777" w:rsidR="004E1E04" w:rsidRPr="005A6F5F" w:rsidRDefault="004E1E04">
            <w:pPr>
              <w:rPr>
                <w:rFonts w:ascii="Times New Roman" w:hAnsi="Times New Roman" w:cs="Times New Roman"/>
                <w:sz w:val="20"/>
                <w:szCs w:val="20"/>
              </w:rPr>
            </w:pPr>
          </w:p>
        </w:tc>
        <w:tc>
          <w:tcPr>
            <w:tcW w:w="2551" w:type="dxa"/>
            <w:hideMark/>
            <w:tcPrChange w:id="584" w:author="Author">
              <w:tcPr>
                <w:tcW w:w="2551" w:type="dxa"/>
                <w:hideMark/>
              </w:tcPr>
            </w:tcPrChange>
          </w:tcPr>
          <w:p w14:paraId="1DC5AA6A" w14:textId="00B1709C" w:rsidR="004E1E04" w:rsidRPr="005A6F5F" w:rsidRDefault="004E1E04" w:rsidP="00916410">
            <w:pPr>
              <w:rPr>
                <w:rFonts w:ascii="Times New Roman" w:hAnsi="Times New Roman" w:cs="Times New Roman"/>
                <w:sz w:val="20"/>
                <w:szCs w:val="20"/>
              </w:rPr>
            </w:pPr>
            <w:r w:rsidRPr="005A6F5F">
              <w:rPr>
                <w:rFonts w:ascii="Times New Roman" w:hAnsi="Times New Roman" w:cs="Times New Roman"/>
                <w:sz w:val="20"/>
                <w:szCs w:val="20"/>
              </w:rPr>
              <w:t xml:space="preserve">Use of simplified methods and techniques to calculate technical provisions - Percentage of </w:t>
            </w:r>
            <w:ins w:id="585" w:author="Author">
              <w:r w:rsidR="00916410">
                <w:rPr>
                  <w:rFonts w:ascii="Times New Roman" w:hAnsi="Times New Roman" w:cs="Times New Roman"/>
                  <w:sz w:val="20"/>
                  <w:szCs w:val="20"/>
                </w:rPr>
                <w:t>gross Best Estimate</w:t>
              </w:r>
            </w:ins>
            <w:del w:id="586" w:author="Author">
              <w:r w:rsidRPr="005A6F5F" w:rsidDel="00916410">
                <w:rPr>
                  <w:rFonts w:ascii="Times New Roman" w:hAnsi="Times New Roman" w:cs="Times New Roman"/>
                  <w:sz w:val="20"/>
                  <w:szCs w:val="20"/>
                </w:rPr>
                <w:delText>TP</w:delText>
              </w:r>
            </w:del>
            <w:r w:rsidRPr="005A6F5F">
              <w:rPr>
                <w:rFonts w:ascii="Times New Roman" w:hAnsi="Times New Roman" w:cs="Times New Roman"/>
                <w:sz w:val="20"/>
                <w:szCs w:val="20"/>
              </w:rPr>
              <w:t xml:space="preserve"> calculated using </w:t>
            </w:r>
            <w:del w:id="587" w:author="Author">
              <w:r w:rsidRPr="005A6F5F" w:rsidDel="00916410">
                <w:rPr>
                  <w:rFonts w:ascii="Times New Roman" w:hAnsi="Times New Roman" w:cs="Times New Roman"/>
                  <w:sz w:val="20"/>
                  <w:szCs w:val="20"/>
                </w:rPr>
                <w:delText>simplified method</w:delText>
              </w:r>
              <w:r w:rsidR="00114204" w:rsidRPr="005A6F5F" w:rsidDel="00916410">
                <w:rPr>
                  <w:rFonts w:ascii="Times New Roman" w:hAnsi="Times New Roman" w:cs="Times New Roman"/>
                  <w:sz w:val="20"/>
                  <w:szCs w:val="20"/>
                </w:rPr>
                <w:delText>s</w:delText>
              </w:r>
            </w:del>
            <w:ins w:id="588" w:author="Author">
              <w:r w:rsidR="00916410">
                <w:rPr>
                  <w:rFonts w:ascii="Times New Roman" w:hAnsi="Times New Roman" w:cs="Times New Roman"/>
                  <w:sz w:val="20"/>
                  <w:szCs w:val="20"/>
                </w:rPr>
                <w:t>approximations</w:t>
              </w:r>
            </w:ins>
            <w:r w:rsidRPr="005A6F5F">
              <w:rPr>
                <w:rFonts w:ascii="Times New Roman" w:hAnsi="Times New Roman" w:cs="Times New Roman"/>
                <w:sz w:val="20"/>
                <w:szCs w:val="20"/>
              </w:rPr>
              <w:t xml:space="preserve"> </w:t>
            </w:r>
            <w:r w:rsidR="00114204" w:rsidRPr="005A6F5F">
              <w:rPr>
                <w:rFonts w:ascii="Times New Roman" w:hAnsi="Times New Roman" w:cs="Times New Roman"/>
                <w:sz w:val="20"/>
                <w:szCs w:val="20"/>
              </w:rPr>
              <w:t>- Total</w:t>
            </w:r>
          </w:p>
        </w:tc>
        <w:tc>
          <w:tcPr>
            <w:tcW w:w="4394" w:type="dxa"/>
            <w:hideMark/>
            <w:tcPrChange w:id="589" w:author="Author">
              <w:tcPr>
                <w:tcW w:w="4678" w:type="dxa"/>
                <w:hideMark/>
              </w:tcPr>
            </w:tcPrChange>
          </w:tcPr>
          <w:p w14:paraId="5813A875" w14:textId="507EE7AE" w:rsidR="00114204" w:rsidRPr="00F55468" w:rsidDel="00405E51" w:rsidRDefault="00405E51">
            <w:pPr>
              <w:rPr>
                <w:del w:id="590" w:author="Author"/>
                <w:rFonts w:ascii="Times New Roman" w:hAnsi="Times New Roman" w:cs="Times New Roman"/>
                <w:sz w:val="20"/>
                <w:szCs w:val="20"/>
                <w:highlight w:val="yellow"/>
              </w:rPr>
            </w:pPr>
            <w:ins w:id="591" w:author="Author">
              <w:r w:rsidRPr="006F1958">
                <w:rPr>
                  <w:rFonts w:ascii="Times New Roman" w:hAnsi="Times New Roman" w:cs="Times New Roman"/>
                  <w:sz w:val="20"/>
                  <w:szCs w:val="20"/>
                </w:rPr>
                <w:t xml:space="preserve">Indicate the percentage of </w:t>
              </w:r>
              <w:r>
                <w:rPr>
                  <w:rFonts w:ascii="Times New Roman" w:hAnsi="Times New Roman" w:cs="Times New Roman"/>
                  <w:sz w:val="20"/>
                  <w:szCs w:val="20"/>
                </w:rPr>
                <w:t xml:space="preserve">total </w:t>
              </w:r>
              <w:r w:rsidRPr="006F1958">
                <w:rPr>
                  <w:rFonts w:ascii="Times New Roman" w:hAnsi="Times New Roman" w:cs="Times New Roman"/>
                  <w:sz w:val="20"/>
                  <w:szCs w:val="20"/>
                </w:rPr>
                <w:t xml:space="preserve">gross </w:t>
              </w:r>
              <w:r>
                <w:rPr>
                  <w:rFonts w:ascii="Times New Roman" w:hAnsi="Times New Roman" w:cs="Times New Roman"/>
                  <w:sz w:val="20"/>
                  <w:szCs w:val="20"/>
                </w:rPr>
                <w:t>best estimate included in Total Best Estimate Gross</w:t>
              </w:r>
              <w:r w:rsidRPr="006F1958">
                <w:rPr>
                  <w:rFonts w:ascii="Times New Roman" w:hAnsi="Times New Roman" w:cs="Times New Roman"/>
                  <w:sz w:val="20"/>
                  <w:szCs w:val="20"/>
                </w:rPr>
                <w:t xml:space="preserve"> (</w:t>
              </w:r>
              <w:r>
                <w:rPr>
                  <w:rFonts w:ascii="Times New Roman" w:hAnsi="Times New Roman" w:cs="Times New Roman"/>
                  <w:sz w:val="20"/>
                  <w:szCs w:val="20"/>
                </w:rPr>
                <w:t>R0260</w:t>
              </w:r>
              <w:r w:rsidRPr="006F1958">
                <w:rPr>
                  <w:rFonts w:ascii="Times New Roman" w:hAnsi="Times New Roman" w:cs="Times New Roman"/>
                  <w:sz w:val="20"/>
                  <w:szCs w:val="20"/>
                </w:rPr>
                <w:t>) calculated using approximations as established in article 21 of Commission Delegated Regulation 2015/35, per Line of Business</w:t>
              </w:r>
              <w:r>
                <w:rPr>
                  <w:rFonts w:ascii="Times New Roman" w:hAnsi="Times New Roman" w:cs="Times New Roman"/>
                  <w:sz w:val="20"/>
                  <w:szCs w:val="20"/>
                </w:rPr>
                <w:t xml:space="preserve"> </w:t>
              </w:r>
            </w:ins>
            <w:del w:id="592" w:author="Author">
              <w:r w:rsidR="00114204" w:rsidRPr="005A6F5F" w:rsidDel="00405E51">
                <w:rPr>
                  <w:rFonts w:ascii="Times New Roman" w:hAnsi="Times New Roman" w:cs="Times New Roman"/>
                  <w:sz w:val="20"/>
                  <w:szCs w:val="20"/>
                </w:rPr>
                <w:delText xml:space="preserve">In case of use of simplified methods/ techniques to calculate technical provisions, report the percentage (as a decimal) of the total TP calculated using those simplified methods and techniques </w:delText>
              </w:r>
            </w:del>
            <w:r w:rsidR="00114204" w:rsidRPr="005A6F5F">
              <w:rPr>
                <w:rFonts w:ascii="Times New Roman" w:hAnsi="Times New Roman" w:cs="Times New Roman"/>
                <w:sz w:val="20"/>
                <w:szCs w:val="20"/>
              </w:rPr>
              <w:t>regarding direct business and accepted proportional reinsurance and accepted non-proportional reinsurance.</w:t>
            </w:r>
            <w:ins w:id="593" w:author="Author">
              <w:r w:rsidRPr="005A6F5F" w:rsidDel="00405E51">
                <w:rPr>
                  <w:rFonts w:ascii="Times New Roman" w:hAnsi="Times New Roman" w:cs="Times New Roman"/>
                  <w:sz w:val="20"/>
                  <w:szCs w:val="20"/>
                </w:rPr>
                <w:t xml:space="preserve"> </w:t>
              </w:r>
            </w:ins>
            <w:del w:id="594" w:author="Author">
              <w:r w:rsidR="00114204" w:rsidRPr="005A6F5F" w:rsidDel="00405E51">
                <w:rPr>
                  <w:rFonts w:ascii="Times New Roman" w:hAnsi="Times New Roman" w:cs="Times New Roman"/>
                  <w:sz w:val="20"/>
                  <w:szCs w:val="20"/>
                </w:rPr>
                <w:br/>
              </w:r>
              <w:r w:rsidR="00114204" w:rsidRPr="005A6F5F" w:rsidDel="00405E51">
                <w:rPr>
                  <w:rFonts w:ascii="Times New Roman" w:hAnsi="Times New Roman" w:cs="Times New Roman"/>
                  <w:sz w:val="20"/>
                  <w:szCs w:val="20"/>
                </w:rPr>
                <w:br/>
                <w:delText xml:space="preserve">The </w:delText>
              </w:r>
              <w:r w:rsidR="00B423B4" w:rsidRPr="005A6F5F" w:rsidDel="00405E51">
                <w:rPr>
                  <w:rFonts w:ascii="Times New Roman" w:hAnsi="Times New Roman" w:cs="Times New Roman"/>
                  <w:sz w:val="20"/>
                  <w:szCs w:val="20"/>
                </w:rPr>
                <w:delText>percentage has</w:delText>
              </w:r>
              <w:r w:rsidR="00114204" w:rsidRPr="005A6F5F" w:rsidDel="00405E51">
                <w:rPr>
                  <w:rFonts w:ascii="Times New Roman" w:hAnsi="Times New Roman" w:cs="Times New Roman"/>
                  <w:sz w:val="20"/>
                  <w:szCs w:val="20"/>
                </w:rPr>
                <w:delText xml:space="preserve"> to be calculated considering the total technical provisions, including the technical provisions calculated as a whole.</w:delText>
              </w:r>
            </w:del>
          </w:p>
          <w:p w14:paraId="7D459FAF" w14:textId="77777777" w:rsidR="004E1E04" w:rsidRPr="005A6F5F" w:rsidRDefault="004E1E04" w:rsidP="00405E51">
            <w:pPr>
              <w:rPr>
                <w:rFonts w:ascii="Times New Roman" w:hAnsi="Times New Roman" w:cs="Times New Roman"/>
                <w:sz w:val="20"/>
                <w:szCs w:val="20"/>
              </w:rPr>
            </w:pPr>
          </w:p>
        </w:tc>
      </w:tr>
      <w:tr w:rsidR="00075D50" w:rsidRPr="005A6F5F" w14:paraId="1DFA4FE0" w14:textId="77777777" w:rsidTr="0048321E">
        <w:trPr>
          <w:trHeight w:val="959"/>
          <w:trPrChange w:id="595" w:author="Author">
            <w:trPr>
              <w:trHeight w:val="959"/>
            </w:trPr>
          </w:trPrChange>
        </w:trPr>
        <w:tc>
          <w:tcPr>
            <w:tcW w:w="2019" w:type="dxa"/>
            <w:tcPrChange w:id="596" w:author="Author">
              <w:tcPr>
                <w:tcW w:w="2019" w:type="dxa"/>
              </w:tcPr>
            </w:tcPrChange>
          </w:tcPr>
          <w:p w14:paraId="2EA527C4" w14:textId="77777777" w:rsidR="00075D50" w:rsidRPr="00F55468" w:rsidRDefault="00075D50" w:rsidP="00075D50">
            <w:pPr>
              <w:rPr>
                <w:rFonts w:ascii="Times New Roman" w:hAnsi="Times New Roman" w:cs="Times New Roman"/>
                <w:sz w:val="20"/>
                <w:szCs w:val="20"/>
              </w:rPr>
            </w:pPr>
            <w:r w:rsidRPr="00F55468">
              <w:rPr>
                <w:rFonts w:ascii="Times New Roman" w:hAnsi="Times New Roman" w:cs="Times New Roman"/>
                <w:sz w:val="20"/>
                <w:szCs w:val="20"/>
              </w:rPr>
              <w:t>C0020 to C0170/R0460</w:t>
            </w:r>
          </w:p>
        </w:tc>
        <w:tc>
          <w:tcPr>
            <w:tcW w:w="2551" w:type="dxa"/>
            <w:tcPrChange w:id="597" w:author="Author">
              <w:tcPr>
                <w:tcW w:w="2551" w:type="dxa"/>
              </w:tcPr>
            </w:tcPrChange>
          </w:tcPr>
          <w:p w14:paraId="10F34912" w14:textId="2EFE2688" w:rsidR="00075D50" w:rsidRPr="00F55468" w:rsidDel="001F1BFA" w:rsidRDefault="00075D50" w:rsidP="006E0F80">
            <w:pPr>
              <w:rPr>
                <w:rFonts w:ascii="Times New Roman" w:hAnsi="Times New Roman" w:cs="Times New Roman"/>
                <w:sz w:val="20"/>
                <w:szCs w:val="20"/>
                <w:lang w:val="en-US"/>
              </w:rPr>
            </w:pPr>
            <w:del w:id="598" w:author="Author">
              <w:r w:rsidRPr="00F55468" w:rsidDel="00B658E1">
                <w:rPr>
                  <w:rFonts w:ascii="Times New Roman" w:hAnsi="Times New Roman" w:cs="Times New Roman"/>
                  <w:sz w:val="20"/>
                  <w:szCs w:val="20"/>
                  <w:lang w:val="en-US"/>
                </w:rPr>
                <w:delText>T</w:delText>
              </w:r>
              <w:r w:rsidRPr="00F55468" w:rsidDel="006E0F80">
                <w:rPr>
                  <w:rFonts w:ascii="Times New Roman" w:hAnsi="Times New Roman" w:cs="Times New Roman"/>
                  <w:sz w:val="20"/>
                  <w:szCs w:val="20"/>
                  <w:lang w:val="en-US"/>
                </w:rPr>
                <w:delText>P</w:delText>
              </w:r>
            </w:del>
            <w:ins w:id="599" w:author="Author">
              <w:r w:rsidR="00B658E1">
                <w:rPr>
                  <w:rFonts w:ascii="Times New Roman" w:hAnsi="Times New Roman" w:cs="Times New Roman"/>
                  <w:sz w:val="20"/>
                  <w:szCs w:val="20"/>
                  <w:lang w:val="en-US"/>
                </w:rPr>
                <w:t>Best estimate</w:t>
              </w:r>
            </w:ins>
            <w:r w:rsidRPr="00F55468">
              <w:rPr>
                <w:rFonts w:ascii="Times New Roman" w:hAnsi="Times New Roman" w:cs="Times New Roman"/>
                <w:sz w:val="20"/>
                <w:szCs w:val="20"/>
                <w:lang w:val="en-US"/>
              </w:rPr>
              <w:t xml:space="preserve"> subject to transitional of the </w:t>
            </w:r>
            <w:del w:id="600" w:author="Author">
              <w:r w:rsidRPr="00F55468" w:rsidDel="006E0F80">
                <w:rPr>
                  <w:rFonts w:ascii="Times New Roman" w:hAnsi="Times New Roman" w:cs="Times New Roman"/>
                  <w:sz w:val="20"/>
                  <w:szCs w:val="20"/>
                  <w:lang w:val="en-US"/>
                </w:rPr>
                <w:delText>RFR</w:delText>
              </w:r>
            </w:del>
            <w:ins w:id="601" w:author="Author">
              <w:r w:rsidR="006E0F80">
                <w:rPr>
                  <w:rFonts w:ascii="Times New Roman" w:hAnsi="Times New Roman" w:cs="Times New Roman"/>
                  <w:sz w:val="20"/>
                  <w:szCs w:val="20"/>
                  <w:lang w:val="en-US"/>
                </w:rPr>
                <w:t>interest rate</w:t>
              </w:r>
            </w:ins>
          </w:p>
        </w:tc>
        <w:tc>
          <w:tcPr>
            <w:tcW w:w="4394" w:type="dxa"/>
            <w:tcPrChange w:id="602" w:author="Author">
              <w:tcPr>
                <w:tcW w:w="4678" w:type="dxa"/>
              </w:tcPr>
            </w:tcPrChange>
          </w:tcPr>
          <w:p w14:paraId="6046FA39" w14:textId="0795B0F6" w:rsidR="00075D50" w:rsidRPr="00F55468" w:rsidRDefault="00075D50" w:rsidP="00B658E1">
            <w:pPr>
              <w:rPr>
                <w:rFonts w:ascii="Times New Roman" w:hAnsi="Times New Roman" w:cs="Times New Roman"/>
                <w:sz w:val="20"/>
                <w:szCs w:val="20"/>
                <w:lang w:val="en-US"/>
              </w:rPr>
            </w:pPr>
            <w:r w:rsidRPr="00F55468">
              <w:rPr>
                <w:rFonts w:ascii="Times New Roman" w:hAnsi="Times New Roman" w:cs="Times New Roman"/>
                <w:sz w:val="20"/>
                <w:szCs w:val="20"/>
                <w:lang w:val="en-US"/>
              </w:rPr>
              <w:t xml:space="preserve">Indicate the amount of </w:t>
            </w:r>
            <w:ins w:id="603" w:author="Author">
              <w:r w:rsidR="00B658E1">
                <w:rPr>
                  <w:rFonts w:ascii="Times New Roman" w:hAnsi="Times New Roman" w:cs="Times New Roman"/>
                  <w:sz w:val="20"/>
                  <w:szCs w:val="20"/>
                  <w:lang w:val="en-US"/>
                </w:rPr>
                <w:t xml:space="preserve">best estimate </w:t>
              </w:r>
            </w:ins>
            <w:del w:id="604" w:author="Author">
              <w:r w:rsidRPr="00F55468" w:rsidDel="00B658E1">
                <w:rPr>
                  <w:rFonts w:ascii="Times New Roman" w:hAnsi="Times New Roman" w:cs="Times New Roman"/>
                  <w:sz w:val="20"/>
                  <w:szCs w:val="20"/>
                  <w:lang w:val="en-US"/>
                </w:rPr>
                <w:delText xml:space="preserve">technical provision </w:delText>
              </w:r>
            </w:del>
            <w:r w:rsidRPr="00F55468">
              <w:rPr>
                <w:rFonts w:ascii="Times New Roman" w:hAnsi="Times New Roman" w:cs="Times New Roman"/>
                <w:sz w:val="20"/>
                <w:szCs w:val="20"/>
                <w:lang w:val="en-US"/>
              </w:rPr>
              <w:t xml:space="preserve">reported in </w:t>
            </w:r>
            <w:del w:id="605" w:author="Author">
              <w:r w:rsidRPr="00F55468" w:rsidDel="00B658E1">
                <w:rPr>
                  <w:rFonts w:ascii="Times New Roman" w:hAnsi="Times New Roman" w:cs="Times New Roman"/>
                  <w:sz w:val="20"/>
                  <w:szCs w:val="20"/>
                  <w:lang w:val="en-US"/>
                </w:rPr>
                <w:delText xml:space="preserve">R0320 </w:delText>
              </w:r>
            </w:del>
            <w:ins w:id="606" w:author="Author">
              <w:r w:rsidR="00B658E1" w:rsidRPr="00F55468">
                <w:rPr>
                  <w:rFonts w:ascii="Times New Roman" w:hAnsi="Times New Roman" w:cs="Times New Roman"/>
                  <w:sz w:val="20"/>
                  <w:szCs w:val="20"/>
                  <w:lang w:val="en-US"/>
                </w:rPr>
                <w:t>R0</w:t>
              </w:r>
              <w:r w:rsidR="00B658E1">
                <w:rPr>
                  <w:rFonts w:ascii="Times New Roman" w:hAnsi="Times New Roman" w:cs="Times New Roman"/>
                  <w:sz w:val="20"/>
                  <w:szCs w:val="20"/>
                  <w:lang w:val="en-US"/>
                </w:rPr>
                <w:t>26</w:t>
              </w:r>
              <w:r w:rsidR="00B658E1" w:rsidRPr="00F55468">
                <w:rPr>
                  <w:rFonts w:ascii="Times New Roman" w:hAnsi="Times New Roman" w:cs="Times New Roman"/>
                  <w:sz w:val="20"/>
                  <w:szCs w:val="20"/>
                  <w:lang w:val="en-US"/>
                </w:rPr>
                <w:t xml:space="preserve">0 </w:t>
              </w:r>
            </w:ins>
            <w:r w:rsidRPr="00F55468">
              <w:rPr>
                <w:rFonts w:ascii="Times New Roman" w:hAnsi="Times New Roman" w:cs="Times New Roman"/>
                <w:sz w:val="20"/>
                <w:szCs w:val="20"/>
                <w:lang w:val="en-US"/>
              </w:rPr>
              <w:t>subject to transitional of the risk free rate, for each LoB</w:t>
            </w:r>
            <w:r w:rsidR="00B423B4">
              <w:rPr>
                <w:rFonts w:ascii="Times New Roman" w:hAnsi="Times New Roman" w:cs="Times New Roman"/>
                <w:sz w:val="20"/>
                <w:szCs w:val="20"/>
                <w:lang w:val="en-US"/>
              </w:rPr>
              <w:t>.</w:t>
            </w:r>
            <w:r w:rsidRPr="00F55468">
              <w:rPr>
                <w:rFonts w:ascii="Times New Roman" w:hAnsi="Times New Roman" w:cs="Times New Roman"/>
                <w:sz w:val="20"/>
                <w:szCs w:val="20"/>
                <w:lang w:val="en-US"/>
              </w:rPr>
              <w:t xml:space="preserve"> </w:t>
            </w:r>
          </w:p>
        </w:tc>
      </w:tr>
      <w:tr w:rsidR="00075D50" w:rsidRPr="005A6F5F" w14:paraId="3D6985B7" w14:textId="77777777" w:rsidTr="0048321E">
        <w:trPr>
          <w:trHeight w:val="959"/>
          <w:trPrChange w:id="607" w:author="Author">
            <w:trPr>
              <w:trHeight w:val="959"/>
            </w:trPr>
          </w:trPrChange>
        </w:trPr>
        <w:tc>
          <w:tcPr>
            <w:tcW w:w="2019" w:type="dxa"/>
            <w:tcPrChange w:id="608" w:author="Author">
              <w:tcPr>
                <w:tcW w:w="2019" w:type="dxa"/>
              </w:tcPr>
            </w:tcPrChange>
          </w:tcPr>
          <w:p w14:paraId="26D6FED2" w14:textId="77777777" w:rsidR="00075D50" w:rsidRPr="00F55468" w:rsidRDefault="00075D50" w:rsidP="00075D50">
            <w:pPr>
              <w:rPr>
                <w:rFonts w:ascii="Times New Roman" w:hAnsi="Times New Roman" w:cs="Times New Roman"/>
                <w:sz w:val="20"/>
                <w:szCs w:val="20"/>
              </w:rPr>
            </w:pPr>
            <w:r w:rsidRPr="00F55468">
              <w:rPr>
                <w:rFonts w:ascii="Times New Roman" w:hAnsi="Times New Roman" w:cs="Times New Roman"/>
                <w:sz w:val="20"/>
                <w:szCs w:val="20"/>
              </w:rPr>
              <w:t>C0180/R0460</w:t>
            </w:r>
          </w:p>
        </w:tc>
        <w:tc>
          <w:tcPr>
            <w:tcW w:w="2551" w:type="dxa"/>
            <w:tcPrChange w:id="609" w:author="Author">
              <w:tcPr>
                <w:tcW w:w="2551" w:type="dxa"/>
              </w:tcPr>
            </w:tcPrChange>
          </w:tcPr>
          <w:p w14:paraId="20FA8BD8" w14:textId="32BC6E48" w:rsidR="00075D50" w:rsidRPr="00F55468" w:rsidDel="001F1BFA" w:rsidRDefault="00B658E1" w:rsidP="00430738">
            <w:pPr>
              <w:rPr>
                <w:rFonts w:ascii="Times New Roman" w:hAnsi="Times New Roman" w:cs="Times New Roman"/>
                <w:sz w:val="20"/>
                <w:szCs w:val="20"/>
                <w:lang w:val="en-US"/>
              </w:rPr>
            </w:pPr>
            <w:ins w:id="610" w:author="Author">
              <w:r>
                <w:rPr>
                  <w:rFonts w:ascii="Times New Roman" w:hAnsi="Times New Roman" w:cs="Times New Roman"/>
                  <w:sz w:val="20"/>
                  <w:szCs w:val="20"/>
                  <w:lang w:val="en-US"/>
                </w:rPr>
                <w:t>Best estimate</w:t>
              </w:r>
            </w:ins>
            <w:del w:id="611" w:author="Author">
              <w:r w:rsidR="00075D50" w:rsidRPr="00F55468" w:rsidDel="006E0F80">
                <w:rPr>
                  <w:rFonts w:ascii="Times New Roman" w:hAnsi="Times New Roman" w:cs="Times New Roman"/>
                  <w:sz w:val="20"/>
                  <w:szCs w:val="20"/>
                  <w:lang w:val="en-US"/>
                </w:rPr>
                <w:delText>TP</w:delText>
              </w:r>
              <w:r w:rsidR="00075D50" w:rsidRPr="00F55468" w:rsidDel="00B658E1">
                <w:rPr>
                  <w:rFonts w:ascii="Times New Roman" w:hAnsi="Times New Roman" w:cs="Times New Roman"/>
                  <w:sz w:val="20"/>
                  <w:szCs w:val="20"/>
                  <w:lang w:val="en-US"/>
                </w:rPr>
                <w:delText xml:space="preserve"> </w:delText>
              </w:r>
            </w:del>
            <w:ins w:id="612" w:author="Author">
              <w:r>
                <w:rPr>
                  <w:rFonts w:ascii="Times New Roman" w:hAnsi="Times New Roman" w:cs="Times New Roman"/>
                  <w:sz w:val="20"/>
                  <w:szCs w:val="20"/>
                  <w:lang w:val="en-US"/>
                </w:rPr>
                <w:t xml:space="preserve"> </w:t>
              </w:r>
            </w:ins>
            <w:r w:rsidR="00075D50" w:rsidRPr="00F55468">
              <w:rPr>
                <w:rFonts w:ascii="Times New Roman" w:hAnsi="Times New Roman" w:cs="Times New Roman"/>
                <w:sz w:val="20"/>
                <w:szCs w:val="20"/>
                <w:lang w:val="en-US"/>
              </w:rPr>
              <w:t xml:space="preserve">subject to transitional of the </w:t>
            </w:r>
            <w:ins w:id="613" w:author="Author">
              <w:r w:rsidR="006E0F80">
                <w:rPr>
                  <w:rFonts w:ascii="Times New Roman" w:hAnsi="Times New Roman" w:cs="Times New Roman"/>
                  <w:sz w:val="20"/>
                  <w:szCs w:val="20"/>
                  <w:lang w:val="en-US"/>
                </w:rPr>
                <w:t>interest rate</w:t>
              </w:r>
            </w:ins>
            <w:del w:id="614" w:author="Author">
              <w:r w:rsidR="00075D50" w:rsidRPr="00F55468" w:rsidDel="006E0F80">
                <w:rPr>
                  <w:rFonts w:ascii="Times New Roman" w:hAnsi="Times New Roman" w:cs="Times New Roman"/>
                  <w:sz w:val="20"/>
                  <w:szCs w:val="20"/>
                  <w:lang w:val="en-US"/>
                </w:rPr>
                <w:delText>RFR</w:delText>
              </w:r>
            </w:del>
            <w:r w:rsidR="00927088" w:rsidRPr="00F55468">
              <w:rPr>
                <w:rFonts w:ascii="Times New Roman" w:hAnsi="Times New Roman" w:cs="Times New Roman"/>
                <w:sz w:val="20"/>
                <w:szCs w:val="20"/>
                <w:lang w:val="en-US"/>
              </w:rPr>
              <w:t xml:space="preserve"> - Total Non-Life obligation</w:t>
            </w:r>
          </w:p>
        </w:tc>
        <w:tc>
          <w:tcPr>
            <w:tcW w:w="4394" w:type="dxa"/>
            <w:tcPrChange w:id="615" w:author="Author">
              <w:tcPr>
                <w:tcW w:w="4678" w:type="dxa"/>
              </w:tcPr>
            </w:tcPrChange>
          </w:tcPr>
          <w:p w14:paraId="46D390DF" w14:textId="14B28CD6" w:rsidR="00075D50" w:rsidRPr="00F55468" w:rsidRDefault="00075D50" w:rsidP="00B658E1">
            <w:pPr>
              <w:rPr>
                <w:rFonts w:ascii="Times New Roman" w:hAnsi="Times New Roman" w:cs="Times New Roman"/>
                <w:sz w:val="20"/>
                <w:szCs w:val="20"/>
                <w:lang w:val="en-US"/>
              </w:rPr>
            </w:pPr>
            <w:r w:rsidRPr="00F55468">
              <w:rPr>
                <w:rFonts w:ascii="Times New Roman" w:hAnsi="Times New Roman" w:cs="Times New Roman"/>
                <w:sz w:val="20"/>
                <w:szCs w:val="20"/>
                <w:lang w:val="en-US"/>
              </w:rPr>
              <w:t xml:space="preserve">Indicate the total amount, for all lines of business, of </w:t>
            </w:r>
            <w:ins w:id="616" w:author="Author">
              <w:r w:rsidR="00B658E1">
                <w:rPr>
                  <w:rFonts w:ascii="Times New Roman" w:hAnsi="Times New Roman" w:cs="Times New Roman"/>
                  <w:sz w:val="20"/>
                  <w:szCs w:val="20"/>
                  <w:lang w:val="en-US"/>
                </w:rPr>
                <w:t xml:space="preserve">Best estimate </w:t>
              </w:r>
            </w:ins>
            <w:del w:id="617" w:author="Author">
              <w:r w:rsidRPr="00F55468" w:rsidDel="00B658E1">
                <w:rPr>
                  <w:rFonts w:ascii="Times New Roman" w:hAnsi="Times New Roman" w:cs="Times New Roman"/>
                  <w:sz w:val="20"/>
                  <w:szCs w:val="20"/>
                  <w:lang w:val="en-US"/>
                </w:rPr>
                <w:delText xml:space="preserve">technical provision </w:delText>
              </w:r>
            </w:del>
            <w:r w:rsidRPr="00F55468">
              <w:rPr>
                <w:rFonts w:ascii="Times New Roman" w:hAnsi="Times New Roman" w:cs="Times New Roman"/>
                <w:sz w:val="20"/>
                <w:szCs w:val="20"/>
                <w:lang w:val="en-US"/>
              </w:rPr>
              <w:t xml:space="preserve">reported in </w:t>
            </w:r>
            <w:del w:id="618" w:author="Author">
              <w:r w:rsidRPr="00F55468" w:rsidDel="00B658E1">
                <w:rPr>
                  <w:rFonts w:ascii="Times New Roman" w:hAnsi="Times New Roman" w:cs="Times New Roman"/>
                  <w:sz w:val="20"/>
                  <w:szCs w:val="20"/>
                  <w:lang w:val="en-US"/>
                </w:rPr>
                <w:delText xml:space="preserve">R0320 </w:delText>
              </w:r>
            </w:del>
            <w:ins w:id="619" w:author="Author">
              <w:r w:rsidR="00B658E1" w:rsidRPr="00F55468">
                <w:rPr>
                  <w:rFonts w:ascii="Times New Roman" w:hAnsi="Times New Roman" w:cs="Times New Roman"/>
                  <w:sz w:val="20"/>
                  <w:szCs w:val="20"/>
                  <w:lang w:val="en-US"/>
                </w:rPr>
                <w:t>R0</w:t>
              </w:r>
              <w:r w:rsidR="00B658E1">
                <w:rPr>
                  <w:rFonts w:ascii="Times New Roman" w:hAnsi="Times New Roman" w:cs="Times New Roman"/>
                  <w:sz w:val="20"/>
                  <w:szCs w:val="20"/>
                  <w:lang w:val="en-US"/>
                </w:rPr>
                <w:t>26</w:t>
              </w:r>
              <w:r w:rsidR="00B658E1" w:rsidRPr="00F55468">
                <w:rPr>
                  <w:rFonts w:ascii="Times New Roman" w:hAnsi="Times New Roman" w:cs="Times New Roman"/>
                  <w:sz w:val="20"/>
                  <w:szCs w:val="20"/>
                  <w:lang w:val="en-US"/>
                </w:rPr>
                <w:t xml:space="preserve">0 </w:t>
              </w:r>
            </w:ins>
            <w:r w:rsidRPr="00F55468">
              <w:rPr>
                <w:rFonts w:ascii="Times New Roman" w:hAnsi="Times New Roman" w:cs="Times New Roman"/>
                <w:sz w:val="20"/>
                <w:szCs w:val="20"/>
                <w:lang w:val="en-US"/>
              </w:rPr>
              <w:t>subject to transitional of the risk free rate.</w:t>
            </w:r>
          </w:p>
        </w:tc>
      </w:tr>
      <w:tr w:rsidR="00CC55AE" w:rsidRPr="005A6F5F" w14:paraId="152A36D3" w14:textId="77777777" w:rsidTr="0048321E">
        <w:trPr>
          <w:trHeight w:val="487"/>
          <w:trPrChange w:id="620" w:author="Author">
            <w:trPr>
              <w:trHeight w:val="959"/>
            </w:trPr>
          </w:trPrChange>
        </w:trPr>
        <w:tc>
          <w:tcPr>
            <w:tcW w:w="2019" w:type="dxa"/>
            <w:tcPrChange w:id="621" w:author="Author">
              <w:tcPr>
                <w:tcW w:w="2019" w:type="dxa"/>
              </w:tcPr>
            </w:tcPrChange>
          </w:tcPr>
          <w:p w14:paraId="143B9AFE" w14:textId="77777777" w:rsidR="00CC55AE" w:rsidRPr="00F55468" w:rsidRDefault="00CC55AE" w:rsidP="00CC55AE">
            <w:pPr>
              <w:rPr>
                <w:rFonts w:ascii="Times New Roman" w:hAnsi="Times New Roman" w:cs="Times New Roman"/>
                <w:sz w:val="20"/>
                <w:szCs w:val="20"/>
              </w:rPr>
            </w:pPr>
            <w:r w:rsidRPr="00F55468">
              <w:rPr>
                <w:rFonts w:ascii="Times New Roman" w:hAnsi="Times New Roman" w:cs="Times New Roman"/>
                <w:sz w:val="20"/>
                <w:szCs w:val="20"/>
              </w:rPr>
              <w:t>C0020 to C0170/R0470</w:t>
            </w:r>
          </w:p>
        </w:tc>
        <w:tc>
          <w:tcPr>
            <w:tcW w:w="2551" w:type="dxa"/>
            <w:tcPrChange w:id="622" w:author="Author">
              <w:tcPr>
                <w:tcW w:w="2551" w:type="dxa"/>
              </w:tcPr>
            </w:tcPrChange>
          </w:tcPr>
          <w:p w14:paraId="4DB5D020" w14:textId="6A64B832" w:rsidR="00CC55AE" w:rsidRPr="00F55468" w:rsidDel="001F1BFA" w:rsidRDefault="006E0F80" w:rsidP="006E0F80">
            <w:pPr>
              <w:rPr>
                <w:rFonts w:ascii="Times New Roman" w:hAnsi="Times New Roman" w:cs="Times New Roman"/>
                <w:sz w:val="20"/>
                <w:szCs w:val="20"/>
                <w:lang w:val="en-US"/>
              </w:rPr>
            </w:pPr>
            <w:ins w:id="623" w:author="Author">
              <w:r w:rsidRPr="00F55468">
                <w:rPr>
                  <w:rFonts w:ascii="Times New Roman" w:hAnsi="Times New Roman" w:cs="Times New Roman"/>
                  <w:sz w:val="20"/>
                  <w:szCs w:val="20"/>
                  <w:lang w:val="en-US"/>
                </w:rPr>
                <w:t>T</w:t>
              </w:r>
              <w:r>
                <w:rPr>
                  <w:rFonts w:ascii="Times New Roman" w:hAnsi="Times New Roman" w:cs="Times New Roman"/>
                  <w:sz w:val="20"/>
                  <w:szCs w:val="20"/>
                  <w:lang w:val="en-US"/>
                </w:rPr>
                <w:t>echnical provisions</w:t>
              </w:r>
              <w:r w:rsidRPr="00F55468">
                <w:rPr>
                  <w:rFonts w:ascii="Times New Roman" w:hAnsi="Times New Roman" w:cs="Times New Roman"/>
                  <w:sz w:val="20"/>
                  <w:szCs w:val="20"/>
                  <w:lang w:val="en-US"/>
                </w:rPr>
                <w:t xml:space="preserve"> </w:t>
              </w:r>
            </w:ins>
            <w:del w:id="624" w:author="Author">
              <w:r w:rsidR="00CC55AE" w:rsidRPr="00F55468" w:rsidDel="006E0F80">
                <w:rPr>
                  <w:rFonts w:ascii="Times New Roman" w:hAnsi="Times New Roman" w:cs="Times New Roman"/>
                  <w:sz w:val="20"/>
                  <w:szCs w:val="20"/>
                  <w:lang w:val="en-US"/>
                </w:rPr>
                <w:delText xml:space="preserve">Best Estimate </w:delText>
              </w:r>
            </w:del>
            <w:r w:rsidR="00CC55AE" w:rsidRPr="00F55468">
              <w:rPr>
                <w:rFonts w:ascii="Times New Roman" w:hAnsi="Times New Roman" w:cs="Times New Roman"/>
                <w:sz w:val="20"/>
                <w:szCs w:val="20"/>
                <w:lang w:val="en-US"/>
              </w:rPr>
              <w:t xml:space="preserve">without transitional of the </w:t>
            </w:r>
            <w:del w:id="625" w:author="Author">
              <w:r w:rsidR="00CC55AE" w:rsidRPr="00F55468" w:rsidDel="006E0F80">
                <w:rPr>
                  <w:rFonts w:ascii="Times New Roman" w:hAnsi="Times New Roman" w:cs="Times New Roman"/>
                  <w:sz w:val="20"/>
                  <w:szCs w:val="20"/>
                  <w:lang w:val="en-US"/>
                </w:rPr>
                <w:delText>RFR</w:delText>
              </w:r>
            </w:del>
            <w:ins w:id="626" w:author="Author">
              <w:r>
                <w:rPr>
                  <w:rFonts w:ascii="Times New Roman" w:hAnsi="Times New Roman" w:cs="Times New Roman"/>
                  <w:sz w:val="20"/>
                  <w:szCs w:val="20"/>
                  <w:lang w:val="en-US"/>
                </w:rPr>
                <w:t>interest rate</w:t>
              </w:r>
            </w:ins>
          </w:p>
        </w:tc>
        <w:tc>
          <w:tcPr>
            <w:tcW w:w="4394" w:type="dxa"/>
            <w:tcPrChange w:id="627" w:author="Author">
              <w:tcPr>
                <w:tcW w:w="4678" w:type="dxa"/>
              </w:tcPr>
            </w:tcPrChange>
          </w:tcPr>
          <w:p w14:paraId="52FE2AE6" w14:textId="5F72D530" w:rsidR="00CC55AE" w:rsidRPr="00F55468" w:rsidRDefault="00CC55AE" w:rsidP="00430738">
            <w:pPr>
              <w:rPr>
                <w:rFonts w:ascii="Times New Roman" w:hAnsi="Times New Roman" w:cs="Times New Roman"/>
                <w:sz w:val="20"/>
                <w:szCs w:val="20"/>
              </w:rPr>
            </w:pPr>
            <w:r w:rsidRPr="00F55468">
              <w:rPr>
                <w:rFonts w:ascii="Times New Roman" w:hAnsi="Times New Roman" w:cs="Times New Roman"/>
                <w:sz w:val="20"/>
                <w:szCs w:val="20"/>
                <w:lang w:val="en-US"/>
              </w:rPr>
              <w:t xml:space="preserve">Indicate the amount of the </w:t>
            </w:r>
            <w:ins w:id="628" w:author="Author">
              <w:r w:rsidR="006E0F80">
                <w:rPr>
                  <w:rFonts w:ascii="Times New Roman" w:hAnsi="Times New Roman" w:cs="Times New Roman"/>
                  <w:sz w:val="20"/>
                  <w:szCs w:val="20"/>
                  <w:lang w:val="en-US"/>
                </w:rPr>
                <w:t>technical provisions</w:t>
              </w:r>
            </w:ins>
            <w:del w:id="629" w:author="Author">
              <w:r w:rsidRPr="00F55468" w:rsidDel="006E0F80">
                <w:rPr>
                  <w:rFonts w:ascii="Times New Roman" w:hAnsi="Times New Roman" w:cs="Times New Roman"/>
                  <w:sz w:val="20"/>
                  <w:szCs w:val="20"/>
                  <w:lang w:val="en-US"/>
                </w:rPr>
                <w:delText>best estimate</w:delText>
              </w:r>
            </w:del>
            <w:r w:rsidRPr="00F55468">
              <w:rPr>
                <w:rFonts w:ascii="Times New Roman" w:hAnsi="Times New Roman" w:cs="Times New Roman"/>
                <w:sz w:val="20"/>
                <w:szCs w:val="20"/>
                <w:lang w:val="en-US"/>
              </w:rPr>
              <w:t xml:space="preserve"> </w:t>
            </w:r>
            <w:r w:rsidRPr="00F55468">
              <w:rPr>
                <w:rFonts w:ascii="Times New Roman" w:hAnsi="Times New Roman" w:cs="Times New Roman"/>
                <w:sz w:val="20"/>
                <w:szCs w:val="20"/>
              </w:rPr>
              <w:t>where the transitional on interest rate has been applied calculated without the transitional on interest rate, for each LoB.</w:t>
            </w:r>
          </w:p>
          <w:p w14:paraId="7BC09A22" w14:textId="77777777" w:rsidR="00CC55AE" w:rsidRPr="00F55468" w:rsidRDefault="00CC55AE" w:rsidP="00430738">
            <w:pPr>
              <w:rPr>
                <w:rFonts w:ascii="Times New Roman" w:hAnsi="Times New Roman" w:cs="Times New Roman"/>
                <w:sz w:val="20"/>
                <w:szCs w:val="20"/>
              </w:rPr>
            </w:pPr>
          </w:p>
          <w:p w14:paraId="26E60FBA" w14:textId="77777777" w:rsidR="00CC55AE" w:rsidRPr="00F55468" w:rsidRDefault="00CC55AE" w:rsidP="00430738">
            <w:pPr>
              <w:rPr>
                <w:rFonts w:ascii="Times New Roman" w:hAnsi="Times New Roman" w:cs="Times New Roman"/>
                <w:sz w:val="20"/>
                <w:szCs w:val="20"/>
                <w:lang w:val="en-US"/>
              </w:rPr>
            </w:pPr>
            <w:r w:rsidRPr="00F55468">
              <w:rPr>
                <w:rFonts w:ascii="Times New Roman" w:hAnsi="Times New Roman" w:cs="Times New Roman"/>
                <w:sz w:val="20"/>
                <w:szCs w:val="20"/>
              </w:rPr>
              <w:t>In the cases where the same best estimates were also subject to the volatility adjustment, the amount reported in this item shall reflect the value without the transitional on interest rate but with the volatility adjustment.</w:t>
            </w:r>
          </w:p>
          <w:p w14:paraId="62F61255" w14:textId="77777777" w:rsidR="00CC55AE" w:rsidRPr="00F55468" w:rsidRDefault="00CC55AE" w:rsidP="00430738">
            <w:pPr>
              <w:rPr>
                <w:rFonts w:ascii="Times New Roman" w:hAnsi="Times New Roman" w:cs="Times New Roman"/>
                <w:sz w:val="20"/>
                <w:szCs w:val="20"/>
                <w:lang w:val="en-US"/>
              </w:rPr>
            </w:pPr>
            <w:r w:rsidRPr="00F55468">
              <w:rPr>
                <w:rFonts w:ascii="Times New Roman" w:hAnsi="Times New Roman" w:cs="Times New Roman"/>
                <w:sz w:val="20"/>
                <w:szCs w:val="20"/>
                <w:lang w:val="en-US"/>
              </w:rPr>
              <w:t xml:space="preserve"> </w:t>
            </w:r>
          </w:p>
        </w:tc>
      </w:tr>
      <w:tr w:rsidR="00CC55AE" w:rsidRPr="005A6F5F" w14:paraId="698DE8D0" w14:textId="77777777" w:rsidTr="0048321E">
        <w:trPr>
          <w:trHeight w:val="959"/>
          <w:trPrChange w:id="630" w:author="Author">
            <w:trPr>
              <w:trHeight w:val="959"/>
            </w:trPr>
          </w:trPrChange>
        </w:trPr>
        <w:tc>
          <w:tcPr>
            <w:tcW w:w="2019" w:type="dxa"/>
            <w:tcPrChange w:id="631" w:author="Author">
              <w:tcPr>
                <w:tcW w:w="2019" w:type="dxa"/>
              </w:tcPr>
            </w:tcPrChange>
          </w:tcPr>
          <w:p w14:paraId="0F85FE5E" w14:textId="77777777" w:rsidR="00CC55AE" w:rsidRPr="00F55468" w:rsidRDefault="00CC55AE" w:rsidP="00CC55AE">
            <w:pPr>
              <w:rPr>
                <w:rFonts w:ascii="Times New Roman" w:hAnsi="Times New Roman" w:cs="Times New Roman"/>
                <w:sz w:val="20"/>
                <w:szCs w:val="20"/>
              </w:rPr>
            </w:pPr>
            <w:r w:rsidRPr="00F55468">
              <w:rPr>
                <w:rFonts w:ascii="Times New Roman" w:hAnsi="Times New Roman" w:cs="Times New Roman"/>
                <w:sz w:val="20"/>
                <w:szCs w:val="20"/>
              </w:rPr>
              <w:t>C0180/R0470</w:t>
            </w:r>
          </w:p>
        </w:tc>
        <w:tc>
          <w:tcPr>
            <w:tcW w:w="2551" w:type="dxa"/>
            <w:tcPrChange w:id="632" w:author="Author">
              <w:tcPr>
                <w:tcW w:w="2551" w:type="dxa"/>
              </w:tcPr>
            </w:tcPrChange>
          </w:tcPr>
          <w:p w14:paraId="227C1B17" w14:textId="66ECE960" w:rsidR="00CC55AE" w:rsidRPr="00F55468" w:rsidDel="001F1BFA" w:rsidRDefault="006E0F80" w:rsidP="006E0F80">
            <w:pPr>
              <w:rPr>
                <w:rFonts w:ascii="Times New Roman" w:hAnsi="Times New Roman" w:cs="Times New Roman"/>
                <w:sz w:val="20"/>
                <w:szCs w:val="20"/>
                <w:lang w:val="en-US"/>
              </w:rPr>
            </w:pPr>
            <w:ins w:id="633" w:author="Author">
              <w:r w:rsidRPr="00F55468">
                <w:rPr>
                  <w:rFonts w:ascii="Times New Roman" w:hAnsi="Times New Roman" w:cs="Times New Roman"/>
                  <w:sz w:val="20"/>
                  <w:szCs w:val="20"/>
                  <w:lang w:val="en-US"/>
                </w:rPr>
                <w:t>T</w:t>
              </w:r>
              <w:r>
                <w:rPr>
                  <w:rFonts w:ascii="Times New Roman" w:hAnsi="Times New Roman" w:cs="Times New Roman"/>
                  <w:sz w:val="20"/>
                  <w:szCs w:val="20"/>
                  <w:lang w:val="en-US"/>
                </w:rPr>
                <w:t>echnical provisions</w:t>
              </w:r>
              <w:r w:rsidRPr="00F55468">
                <w:rPr>
                  <w:rFonts w:ascii="Times New Roman" w:hAnsi="Times New Roman" w:cs="Times New Roman"/>
                  <w:sz w:val="20"/>
                  <w:szCs w:val="20"/>
                  <w:lang w:val="en-US"/>
                </w:rPr>
                <w:t xml:space="preserve"> </w:t>
              </w:r>
            </w:ins>
            <w:del w:id="634" w:author="Author">
              <w:r w:rsidR="00CC55AE" w:rsidRPr="00F55468" w:rsidDel="006E0F80">
                <w:rPr>
                  <w:rFonts w:ascii="Times New Roman" w:hAnsi="Times New Roman" w:cs="Times New Roman"/>
                  <w:sz w:val="20"/>
                  <w:szCs w:val="20"/>
                  <w:lang w:val="en-US"/>
                </w:rPr>
                <w:delText xml:space="preserve">Best Estimate </w:delText>
              </w:r>
            </w:del>
            <w:r w:rsidR="00CC55AE" w:rsidRPr="00F55468">
              <w:rPr>
                <w:rFonts w:ascii="Times New Roman" w:hAnsi="Times New Roman" w:cs="Times New Roman"/>
                <w:sz w:val="20"/>
                <w:szCs w:val="20"/>
                <w:lang w:val="en-US"/>
              </w:rPr>
              <w:t xml:space="preserve">without transitional of the </w:t>
            </w:r>
            <w:del w:id="635" w:author="Author">
              <w:r w:rsidR="00CC55AE" w:rsidRPr="00F55468" w:rsidDel="006E0F80">
                <w:rPr>
                  <w:rFonts w:ascii="Times New Roman" w:hAnsi="Times New Roman" w:cs="Times New Roman"/>
                  <w:sz w:val="20"/>
                  <w:szCs w:val="20"/>
                  <w:lang w:val="en-US"/>
                </w:rPr>
                <w:delText>RFR</w:delText>
              </w:r>
              <w:r w:rsidR="00927088" w:rsidRPr="00F55468" w:rsidDel="006E0F80">
                <w:rPr>
                  <w:rFonts w:ascii="Times New Roman" w:hAnsi="Times New Roman" w:cs="Times New Roman"/>
                  <w:sz w:val="20"/>
                  <w:szCs w:val="20"/>
                  <w:lang w:val="en-US"/>
                </w:rPr>
                <w:delText xml:space="preserve"> </w:delText>
              </w:r>
            </w:del>
            <w:ins w:id="636" w:author="Author">
              <w:r>
                <w:rPr>
                  <w:rFonts w:ascii="Times New Roman" w:hAnsi="Times New Roman" w:cs="Times New Roman"/>
                  <w:sz w:val="20"/>
                  <w:szCs w:val="20"/>
                  <w:lang w:val="en-US"/>
                </w:rPr>
                <w:t>interest rate</w:t>
              </w:r>
              <w:r w:rsidRPr="00F55468">
                <w:rPr>
                  <w:rFonts w:ascii="Times New Roman" w:hAnsi="Times New Roman" w:cs="Times New Roman"/>
                  <w:sz w:val="20"/>
                  <w:szCs w:val="20"/>
                  <w:lang w:val="en-US"/>
                </w:rPr>
                <w:t xml:space="preserve"> </w:t>
              </w:r>
            </w:ins>
            <w:r w:rsidR="00927088" w:rsidRPr="00F55468">
              <w:rPr>
                <w:rFonts w:ascii="Times New Roman" w:hAnsi="Times New Roman" w:cs="Times New Roman"/>
                <w:sz w:val="20"/>
                <w:szCs w:val="20"/>
                <w:lang w:val="en-US"/>
              </w:rPr>
              <w:t>- Total Non-Life obligation</w:t>
            </w:r>
          </w:p>
        </w:tc>
        <w:tc>
          <w:tcPr>
            <w:tcW w:w="4394" w:type="dxa"/>
            <w:tcPrChange w:id="637" w:author="Author">
              <w:tcPr>
                <w:tcW w:w="4678" w:type="dxa"/>
              </w:tcPr>
            </w:tcPrChange>
          </w:tcPr>
          <w:p w14:paraId="0E280B03" w14:textId="77777777" w:rsidR="00CC55AE" w:rsidRPr="00F55468" w:rsidRDefault="00CC55AE" w:rsidP="00430738">
            <w:pPr>
              <w:rPr>
                <w:rFonts w:ascii="Times New Roman" w:hAnsi="Times New Roman" w:cs="Times New Roman"/>
                <w:sz w:val="20"/>
                <w:szCs w:val="20"/>
              </w:rPr>
            </w:pPr>
            <w:r w:rsidRPr="00F55468">
              <w:rPr>
                <w:rFonts w:ascii="Times New Roman" w:hAnsi="Times New Roman" w:cs="Times New Roman"/>
                <w:sz w:val="20"/>
                <w:szCs w:val="20"/>
                <w:lang w:val="en-US"/>
              </w:rPr>
              <w:t xml:space="preserve">Indicate the total amount, for all lines of business, of the best estimate </w:t>
            </w:r>
            <w:r w:rsidRPr="00F55468">
              <w:rPr>
                <w:rFonts w:ascii="Times New Roman" w:hAnsi="Times New Roman" w:cs="Times New Roman"/>
                <w:sz w:val="20"/>
                <w:szCs w:val="20"/>
              </w:rPr>
              <w:t>where the transitional on interest rate has been applied calculated without the transitional on interest rate.</w:t>
            </w:r>
          </w:p>
          <w:p w14:paraId="313B3AC6" w14:textId="77777777" w:rsidR="00CC55AE" w:rsidRPr="00F55468" w:rsidRDefault="00CC55AE" w:rsidP="00430738">
            <w:pPr>
              <w:rPr>
                <w:rFonts w:ascii="Times New Roman" w:hAnsi="Times New Roman" w:cs="Times New Roman"/>
                <w:sz w:val="20"/>
                <w:szCs w:val="20"/>
              </w:rPr>
            </w:pPr>
          </w:p>
          <w:p w14:paraId="484A78C0" w14:textId="77777777" w:rsidR="00CC55AE" w:rsidRPr="00F55468" w:rsidRDefault="00CC55AE" w:rsidP="00430738">
            <w:pPr>
              <w:rPr>
                <w:rFonts w:ascii="Times New Roman" w:hAnsi="Times New Roman" w:cs="Times New Roman"/>
                <w:sz w:val="20"/>
                <w:szCs w:val="20"/>
                <w:lang w:val="en-US"/>
              </w:rPr>
            </w:pPr>
            <w:r w:rsidRPr="00F55468">
              <w:rPr>
                <w:rFonts w:ascii="Times New Roman" w:hAnsi="Times New Roman" w:cs="Times New Roman"/>
                <w:sz w:val="20"/>
                <w:szCs w:val="20"/>
              </w:rPr>
              <w:t>In the cases where the same best estimates were also subject to the volatility adjustment, the amount reported in this item shall reflect the value without the transitional on interest rate but with the volatility adjustment.</w:t>
            </w:r>
          </w:p>
          <w:p w14:paraId="6C0727C7" w14:textId="77777777" w:rsidR="00CC55AE" w:rsidRPr="00F55468" w:rsidRDefault="00CC55AE" w:rsidP="00430738">
            <w:pPr>
              <w:rPr>
                <w:rFonts w:ascii="Times New Roman" w:hAnsi="Times New Roman" w:cs="Times New Roman"/>
                <w:sz w:val="20"/>
                <w:szCs w:val="20"/>
                <w:lang w:val="en-US"/>
              </w:rPr>
            </w:pPr>
            <w:r w:rsidRPr="00F55468">
              <w:rPr>
                <w:rFonts w:ascii="Times New Roman" w:hAnsi="Times New Roman" w:cs="Times New Roman"/>
                <w:sz w:val="20"/>
                <w:szCs w:val="20"/>
                <w:lang w:val="en-US"/>
              </w:rPr>
              <w:t xml:space="preserve"> </w:t>
            </w:r>
          </w:p>
        </w:tc>
      </w:tr>
      <w:tr w:rsidR="007401FA" w:rsidRPr="005A6F5F" w14:paraId="787E7B33" w14:textId="77777777" w:rsidTr="0048321E">
        <w:trPr>
          <w:trHeight w:val="959"/>
          <w:trPrChange w:id="638" w:author="Author">
            <w:trPr>
              <w:trHeight w:val="959"/>
            </w:trPr>
          </w:trPrChange>
        </w:trPr>
        <w:tc>
          <w:tcPr>
            <w:tcW w:w="2019" w:type="dxa"/>
            <w:tcPrChange w:id="639" w:author="Author">
              <w:tcPr>
                <w:tcW w:w="2019" w:type="dxa"/>
              </w:tcPr>
            </w:tcPrChange>
          </w:tcPr>
          <w:p w14:paraId="04296695" w14:textId="53F34547" w:rsidR="007401FA" w:rsidRPr="00F55468" w:rsidRDefault="007401FA" w:rsidP="007401FA">
            <w:pPr>
              <w:rPr>
                <w:rFonts w:ascii="Times New Roman" w:hAnsi="Times New Roman" w:cs="Times New Roman"/>
                <w:sz w:val="20"/>
                <w:szCs w:val="20"/>
              </w:rPr>
            </w:pPr>
            <w:del w:id="640" w:author="Author">
              <w:r w:rsidRPr="00F55468" w:rsidDel="006E0F80">
                <w:rPr>
                  <w:rFonts w:ascii="Times New Roman" w:hAnsi="Times New Roman" w:cs="Times New Roman"/>
                  <w:sz w:val="20"/>
                  <w:szCs w:val="20"/>
                </w:rPr>
                <w:delText>C0020 to C0170/R0480</w:delText>
              </w:r>
            </w:del>
          </w:p>
        </w:tc>
        <w:tc>
          <w:tcPr>
            <w:tcW w:w="2551" w:type="dxa"/>
            <w:tcPrChange w:id="641" w:author="Author">
              <w:tcPr>
                <w:tcW w:w="2551" w:type="dxa"/>
              </w:tcPr>
            </w:tcPrChange>
          </w:tcPr>
          <w:p w14:paraId="43510EA3" w14:textId="185D7236" w:rsidR="007401FA" w:rsidRPr="00F55468" w:rsidDel="001F1BFA" w:rsidRDefault="007401FA" w:rsidP="00430738">
            <w:pPr>
              <w:rPr>
                <w:rFonts w:ascii="Times New Roman" w:hAnsi="Times New Roman" w:cs="Times New Roman"/>
                <w:sz w:val="20"/>
                <w:szCs w:val="20"/>
                <w:lang w:val="en-US"/>
              </w:rPr>
            </w:pPr>
            <w:del w:id="642" w:author="Author">
              <w:r w:rsidRPr="00F55468" w:rsidDel="006E0F80">
                <w:rPr>
                  <w:rFonts w:ascii="Times New Roman" w:hAnsi="Times New Roman" w:cs="Times New Roman"/>
                  <w:sz w:val="20"/>
                  <w:szCs w:val="20"/>
                  <w:lang w:val="en-US"/>
                </w:rPr>
                <w:delText>Risk margin without transitional of the RFR</w:delText>
              </w:r>
            </w:del>
          </w:p>
        </w:tc>
        <w:tc>
          <w:tcPr>
            <w:tcW w:w="4394" w:type="dxa"/>
            <w:tcPrChange w:id="643" w:author="Author">
              <w:tcPr>
                <w:tcW w:w="4678" w:type="dxa"/>
              </w:tcPr>
            </w:tcPrChange>
          </w:tcPr>
          <w:p w14:paraId="17AB5903" w14:textId="5DEE5CF6" w:rsidR="007401FA" w:rsidRPr="00F55468" w:rsidDel="006E0F80" w:rsidRDefault="007401FA" w:rsidP="00430738">
            <w:pPr>
              <w:rPr>
                <w:del w:id="644" w:author="Author"/>
                <w:rFonts w:ascii="Times New Roman" w:hAnsi="Times New Roman" w:cs="Times New Roman"/>
                <w:sz w:val="20"/>
                <w:szCs w:val="20"/>
              </w:rPr>
            </w:pPr>
            <w:del w:id="645" w:author="Author">
              <w:r w:rsidRPr="00F55468" w:rsidDel="006E0F80">
                <w:rPr>
                  <w:rFonts w:ascii="Times New Roman" w:hAnsi="Times New Roman" w:cs="Times New Roman"/>
                  <w:sz w:val="20"/>
                  <w:szCs w:val="20"/>
                  <w:lang w:val="en-US"/>
                </w:rPr>
                <w:delText xml:space="preserve">Indicate the amount of the risk margin </w:delText>
              </w:r>
              <w:r w:rsidRPr="00F55468" w:rsidDel="006E0F80">
                <w:rPr>
                  <w:rFonts w:ascii="Times New Roman" w:hAnsi="Times New Roman" w:cs="Times New Roman"/>
                  <w:sz w:val="20"/>
                  <w:szCs w:val="20"/>
                </w:rPr>
                <w:delText>where the transitional on interest rate has been applied calculated without the transitional on interest rate, for each LoB.</w:delText>
              </w:r>
            </w:del>
          </w:p>
          <w:p w14:paraId="23827ABE" w14:textId="1C7140BB" w:rsidR="007401FA" w:rsidRPr="00F55468" w:rsidDel="006E0F80" w:rsidRDefault="007401FA" w:rsidP="00430738">
            <w:pPr>
              <w:rPr>
                <w:del w:id="646" w:author="Author"/>
                <w:rFonts w:ascii="Times New Roman" w:hAnsi="Times New Roman" w:cs="Times New Roman"/>
                <w:sz w:val="20"/>
                <w:szCs w:val="20"/>
              </w:rPr>
            </w:pPr>
          </w:p>
          <w:p w14:paraId="5FAB9CC5" w14:textId="5C06C386" w:rsidR="007401FA" w:rsidRPr="00F55468" w:rsidDel="006E0F80" w:rsidRDefault="007401FA" w:rsidP="00430738">
            <w:pPr>
              <w:rPr>
                <w:del w:id="647" w:author="Author"/>
                <w:rFonts w:ascii="Times New Roman" w:hAnsi="Times New Roman" w:cs="Times New Roman"/>
                <w:sz w:val="20"/>
                <w:szCs w:val="20"/>
                <w:lang w:val="en-US"/>
              </w:rPr>
            </w:pPr>
            <w:del w:id="648" w:author="Author">
              <w:r w:rsidRPr="00F55468" w:rsidDel="006E0F80">
                <w:rPr>
                  <w:rFonts w:ascii="Times New Roman" w:hAnsi="Times New Roman" w:cs="Times New Roman"/>
                  <w:sz w:val="20"/>
                  <w:szCs w:val="20"/>
                </w:rPr>
                <w:delText>In the cases where the same best estimates were also subject to the volatility adjustment, the amount reported in this item shall reflect the value without the transitional on interest rate but with the volatility adjustment.</w:delText>
              </w:r>
            </w:del>
          </w:p>
          <w:p w14:paraId="55AA11EC" w14:textId="0A87D75B" w:rsidR="007401FA" w:rsidRPr="00F55468" w:rsidRDefault="007401FA" w:rsidP="00430738">
            <w:pPr>
              <w:rPr>
                <w:rFonts w:ascii="Times New Roman" w:hAnsi="Times New Roman" w:cs="Times New Roman"/>
                <w:sz w:val="20"/>
                <w:szCs w:val="20"/>
                <w:lang w:val="en-US"/>
              </w:rPr>
            </w:pPr>
            <w:del w:id="649" w:author="Author">
              <w:r w:rsidRPr="00F55468" w:rsidDel="006E0F80">
                <w:rPr>
                  <w:rFonts w:ascii="Times New Roman" w:hAnsi="Times New Roman" w:cs="Times New Roman"/>
                  <w:sz w:val="20"/>
                  <w:szCs w:val="20"/>
                  <w:lang w:val="en-US"/>
                </w:rPr>
                <w:delText xml:space="preserve"> </w:delText>
              </w:r>
            </w:del>
          </w:p>
        </w:tc>
      </w:tr>
      <w:tr w:rsidR="007401FA" w:rsidRPr="005A6F5F" w14:paraId="1E55C93E" w14:textId="77777777" w:rsidTr="0048321E">
        <w:trPr>
          <w:trHeight w:val="959"/>
          <w:trPrChange w:id="650" w:author="Author">
            <w:trPr>
              <w:trHeight w:val="959"/>
            </w:trPr>
          </w:trPrChange>
        </w:trPr>
        <w:tc>
          <w:tcPr>
            <w:tcW w:w="2019" w:type="dxa"/>
            <w:tcPrChange w:id="651" w:author="Author">
              <w:tcPr>
                <w:tcW w:w="2019" w:type="dxa"/>
              </w:tcPr>
            </w:tcPrChange>
          </w:tcPr>
          <w:p w14:paraId="27494605" w14:textId="6BA94335" w:rsidR="007401FA" w:rsidRPr="00F55468" w:rsidRDefault="007401FA" w:rsidP="00430738">
            <w:pPr>
              <w:rPr>
                <w:rFonts w:ascii="Times New Roman" w:hAnsi="Times New Roman" w:cs="Times New Roman"/>
                <w:sz w:val="20"/>
                <w:szCs w:val="20"/>
              </w:rPr>
            </w:pPr>
            <w:del w:id="652" w:author="Author">
              <w:r w:rsidRPr="00F55468" w:rsidDel="006E0F80">
                <w:rPr>
                  <w:rFonts w:ascii="Times New Roman" w:hAnsi="Times New Roman" w:cs="Times New Roman"/>
                  <w:sz w:val="20"/>
                  <w:szCs w:val="20"/>
                </w:rPr>
                <w:delText>C0180/R0480</w:delText>
              </w:r>
            </w:del>
          </w:p>
        </w:tc>
        <w:tc>
          <w:tcPr>
            <w:tcW w:w="2551" w:type="dxa"/>
            <w:tcPrChange w:id="653" w:author="Author">
              <w:tcPr>
                <w:tcW w:w="2551" w:type="dxa"/>
              </w:tcPr>
            </w:tcPrChange>
          </w:tcPr>
          <w:p w14:paraId="410FF646" w14:textId="352871FA" w:rsidR="007401FA" w:rsidRPr="00F55468" w:rsidDel="001F1BFA" w:rsidRDefault="007401FA" w:rsidP="00430738">
            <w:pPr>
              <w:rPr>
                <w:rFonts w:ascii="Times New Roman" w:hAnsi="Times New Roman" w:cs="Times New Roman"/>
                <w:sz w:val="20"/>
                <w:szCs w:val="20"/>
                <w:lang w:val="en-US"/>
              </w:rPr>
            </w:pPr>
            <w:del w:id="654" w:author="Author">
              <w:r w:rsidRPr="00F55468" w:rsidDel="006E0F80">
                <w:rPr>
                  <w:rFonts w:ascii="Times New Roman" w:hAnsi="Times New Roman" w:cs="Times New Roman"/>
                  <w:sz w:val="20"/>
                  <w:szCs w:val="20"/>
                  <w:lang w:val="en-US"/>
                </w:rPr>
                <w:delText>Risk margin without transitional of the RFR</w:delText>
              </w:r>
              <w:r w:rsidR="00927088" w:rsidRPr="00F55468" w:rsidDel="006E0F80">
                <w:rPr>
                  <w:rFonts w:ascii="Times New Roman" w:hAnsi="Times New Roman" w:cs="Times New Roman"/>
                  <w:sz w:val="20"/>
                  <w:szCs w:val="20"/>
                  <w:lang w:val="en-US"/>
                </w:rPr>
                <w:delText xml:space="preserve"> - Total Non-Life obligation</w:delText>
              </w:r>
            </w:del>
          </w:p>
        </w:tc>
        <w:tc>
          <w:tcPr>
            <w:tcW w:w="4394" w:type="dxa"/>
            <w:tcPrChange w:id="655" w:author="Author">
              <w:tcPr>
                <w:tcW w:w="4678" w:type="dxa"/>
              </w:tcPr>
            </w:tcPrChange>
          </w:tcPr>
          <w:p w14:paraId="1C67A7B6" w14:textId="2693B0DE" w:rsidR="007401FA" w:rsidRPr="00F55468" w:rsidDel="006E0F80" w:rsidRDefault="007401FA" w:rsidP="00430738">
            <w:pPr>
              <w:rPr>
                <w:del w:id="656" w:author="Author"/>
                <w:rFonts w:ascii="Times New Roman" w:hAnsi="Times New Roman" w:cs="Times New Roman"/>
                <w:sz w:val="20"/>
                <w:szCs w:val="20"/>
              </w:rPr>
            </w:pPr>
            <w:del w:id="657" w:author="Author">
              <w:r w:rsidRPr="00F55468" w:rsidDel="006E0F80">
                <w:rPr>
                  <w:rFonts w:ascii="Times New Roman" w:hAnsi="Times New Roman" w:cs="Times New Roman"/>
                  <w:sz w:val="20"/>
                  <w:szCs w:val="20"/>
                  <w:lang w:val="en-US"/>
                </w:rPr>
                <w:delText xml:space="preserve">Indicate the total amount, for all lines of business, of the risk margin </w:delText>
              </w:r>
              <w:r w:rsidRPr="00F55468" w:rsidDel="006E0F80">
                <w:rPr>
                  <w:rFonts w:ascii="Times New Roman" w:hAnsi="Times New Roman" w:cs="Times New Roman"/>
                  <w:sz w:val="20"/>
                  <w:szCs w:val="20"/>
                </w:rPr>
                <w:delText>where the transitional on interest rate has been applied calculated without the transitional on interest rate.</w:delText>
              </w:r>
            </w:del>
          </w:p>
          <w:p w14:paraId="4F99A125" w14:textId="0AF50700" w:rsidR="007401FA" w:rsidRPr="00F55468" w:rsidDel="006E0F80" w:rsidRDefault="007401FA" w:rsidP="00430738">
            <w:pPr>
              <w:rPr>
                <w:del w:id="658" w:author="Author"/>
                <w:rFonts w:ascii="Times New Roman" w:hAnsi="Times New Roman" w:cs="Times New Roman"/>
                <w:sz w:val="20"/>
                <w:szCs w:val="20"/>
              </w:rPr>
            </w:pPr>
          </w:p>
          <w:p w14:paraId="38BBF93F" w14:textId="08B0D8F5" w:rsidR="007401FA" w:rsidRPr="00F55468" w:rsidRDefault="007401FA">
            <w:pPr>
              <w:rPr>
                <w:rFonts w:ascii="Times New Roman" w:hAnsi="Times New Roman" w:cs="Times New Roman"/>
                <w:sz w:val="20"/>
                <w:szCs w:val="20"/>
                <w:lang w:val="en-US"/>
              </w:rPr>
            </w:pPr>
            <w:del w:id="659" w:author="Author">
              <w:r w:rsidRPr="00F55468" w:rsidDel="006E0F80">
                <w:rPr>
                  <w:rFonts w:ascii="Times New Roman" w:hAnsi="Times New Roman" w:cs="Times New Roman"/>
                  <w:sz w:val="20"/>
                  <w:szCs w:val="20"/>
                </w:rPr>
                <w:delText>In the cases where the same best estimates were also subject to the volatility adjustment, the amount reported in this item shall reflect the value without the transitional on interest rate but with the volatility adjustment.</w:delText>
              </w:r>
            </w:del>
          </w:p>
        </w:tc>
      </w:tr>
      <w:tr w:rsidR="00927088" w:rsidRPr="005A6F5F" w14:paraId="72848369" w14:textId="77777777" w:rsidTr="0048321E">
        <w:trPr>
          <w:trHeight w:val="699"/>
          <w:trPrChange w:id="660" w:author="Author">
            <w:trPr>
              <w:trHeight w:val="699"/>
            </w:trPr>
          </w:trPrChange>
        </w:trPr>
        <w:tc>
          <w:tcPr>
            <w:tcW w:w="2019" w:type="dxa"/>
            <w:tcPrChange w:id="661" w:author="Author">
              <w:tcPr>
                <w:tcW w:w="2019" w:type="dxa"/>
              </w:tcPr>
            </w:tcPrChange>
          </w:tcPr>
          <w:p w14:paraId="5C1623D1" w14:textId="06F3D83D" w:rsidR="00927088" w:rsidRPr="00F55468" w:rsidRDefault="00927088" w:rsidP="006E0F80">
            <w:pPr>
              <w:rPr>
                <w:rFonts w:ascii="Times New Roman" w:hAnsi="Times New Roman" w:cs="Times New Roman"/>
                <w:sz w:val="20"/>
                <w:szCs w:val="20"/>
              </w:rPr>
            </w:pPr>
            <w:r w:rsidRPr="00F55468">
              <w:rPr>
                <w:rFonts w:ascii="Times New Roman" w:hAnsi="Times New Roman" w:cs="Times New Roman"/>
                <w:sz w:val="20"/>
                <w:szCs w:val="20"/>
              </w:rPr>
              <w:t>C0020 to C0170/R04</w:t>
            </w:r>
            <w:del w:id="662" w:author="Author">
              <w:r w:rsidRPr="00F55468" w:rsidDel="006E0F80">
                <w:rPr>
                  <w:rFonts w:ascii="Times New Roman" w:hAnsi="Times New Roman" w:cs="Times New Roman"/>
                  <w:sz w:val="20"/>
                  <w:szCs w:val="20"/>
                </w:rPr>
                <w:delText>9</w:delText>
              </w:r>
            </w:del>
            <w:ins w:id="663" w:author="Author">
              <w:r w:rsidR="006E0F80">
                <w:rPr>
                  <w:rFonts w:ascii="Times New Roman" w:hAnsi="Times New Roman" w:cs="Times New Roman"/>
                  <w:sz w:val="20"/>
                  <w:szCs w:val="20"/>
                </w:rPr>
                <w:t>8</w:t>
              </w:r>
            </w:ins>
            <w:r w:rsidRPr="00F55468">
              <w:rPr>
                <w:rFonts w:ascii="Times New Roman" w:hAnsi="Times New Roman" w:cs="Times New Roman"/>
                <w:sz w:val="20"/>
                <w:szCs w:val="20"/>
              </w:rPr>
              <w:t>0</w:t>
            </w:r>
          </w:p>
        </w:tc>
        <w:tc>
          <w:tcPr>
            <w:tcW w:w="2551" w:type="dxa"/>
            <w:tcPrChange w:id="664" w:author="Author">
              <w:tcPr>
                <w:tcW w:w="2551" w:type="dxa"/>
              </w:tcPr>
            </w:tcPrChange>
          </w:tcPr>
          <w:p w14:paraId="5868F007" w14:textId="47F5AE01" w:rsidR="00927088" w:rsidRPr="00F55468" w:rsidDel="001F1BFA" w:rsidRDefault="00B658E1" w:rsidP="00430738">
            <w:pPr>
              <w:rPr>
                <w:rFonts w:ascii="Times New Roman" w:hAnsi="Times New Roman" w:cs="Times New Roman"/>
                <w:sz w:val="20"/>
                <w:szCs w:val="20"/>
                <w:lang w:val="en-US"/>
              </w:rPr>
            </w:pPr>
            <w:ins w:id="665" w:author="Author">
              <w:r>
                <w:rPr>
                  <w:rFonts w:ascii="Times New Roman" w:hAnsi="Times New Roman" w:cs="Times New Roman"/>
                  <w:sz w:val="20"/>
                  <w:szCs w:val="20"/>
                  <w:lang w:val="en-US"/>
                </w:rPr>
                <w:t>Best estimate</w:t>
              </w:r>
            </w:ins>
            <w:del w:id="666" w:author="Author">
              <w:r w:rsidR="00927088" w:rsidRPr="00F55468" w:rsidDel="006E0F80">
                <w:rPr>
                  <w:rFonts w:ascii="Times New Roman" w:hAnsi="Times New Roman" w:cs="Times New Roman"/>
                  <w:sz w:val="20"/>
                  <w:szCs w:val="20"/>
                  <w:lang w:val="en-US"/>
                </w:rPr>
                <w:delText>TP</w:delText>
              </w:r>
              <w:r w:rsidR="00927088" w:rsidRPr="00F55468" w:rsidDel="00B658E1">
                <w:rPr>
                  <w:rFonts w:ascii="Times New Roman" w:hAnsi="Times New Roman" w:cs="Times New Roman"/>
                  <w:sz w:val="20"/>
                  <w:szCs w:val="20"/>
                  <w:lang w:val="en-US"/>
                </w:rPr>
                <w:delText xml:space="preserve"> </w:delText>
              </w:r>
            </w:del>
            <w:ins w:id="667" w:author="Author">
              <w:r>
                <w:rPr>
                  <w:rFonts w:ascii="Times New Roman" w:hAnsi="Times New Roman" w:cs="Times New Roman"/>
                  <w:sz w:val="20"/>
                  <w:szCs w:val="20"/>
                  <w:lang w:val="en-US"/>
                </w:rPr>
                <w:t xml:space="preserve"> </w:t>
              </w:r>
            </w:ins>
            <w:r w:rsidR="00927088" w:rsidRPr="00F55468">
              <w:rPr>
                <w:rFonts w:ascii="Times New Roman" w:hAnsi="Times New Roman" w:cs="Times New Roman"/>
                <w:sz w:val="20"/>
                <w:szCs w:val="20"/>
                <w:lang w:val="en-US"/>
              </w:rPr>
              <w:t>subject to volatility adjustment</w:t>
            </w:r>
          </w:p>
        </w:tc>
        <w:tc>
          <w:tcPr>
            <w:tcW w:w="4394" w:type="dxa"/>
            <w:tcPrChange w:id="668" w:author="Author">
              <w:tcPr>
                <w:tcW w:w="4678" w:type="dxa"/>
              </w:tcPr>
            </w:tcPrChange>
          </w:tcPr>
          <w:p w14:paraId="4CCD13FC" w14:textId="556C42E4" w:rsidR="00927088" w:rsidRPr="00F55468" w:rsidRDefault="00927088" w:rsidP="00B658E1">
            <w:pPr>
              <w:rPr>
                <w:rFonts w:ascii="Times New Roman" w:hAnsi="Times New Roman" w:cs="Times New Roman"/>
                <w:sz w:val="20"/>
                <w:szCs w:val="20"/>
                <w:lang w:val="en-US"/>
              </w:rPr>
            </w:pPr>
            <w:r w:rsidRPr="00F55468">
              <w:rPr>
                <w:rFonts w:ascii="Times New Roman" w:hAnsi="Times New Roman" w:cs="Times New Roman"/>
                <w:sz w:val="20"/>
                <w:szCs w:val="20"/>
                <w:lang w:val="en-US"/>
              </w:rPr>
              <w:t xml:space="preserve">Indicate the amount of </w:t>
            </w:r>
            <w:ins w:id="669" w:author="Author">
              <w:r w:rsidR="00B658E1">
                <w:rPr>
                  <w:rFonts w:ascii="Times New Roman" w:hAnsi="Times New Roman" w:cs="Times New Roman"/>
                  <w:sz w:val="20"/>
                  <w:szCs w:val="20"/>
                  <w:lang w:val="en-US"/>
                </w:rPr>
                <w:t>best estimate</w:t>
              </w:r>
            </w:ins>
            <w:del w:id="670" w:author="Author">
              <w:r w:rsidRPr="00F55468" w:rsidDel="00B658E1">
                <w:rPr>
                  <w:rFonts w:ascii="Times New Roman" w:hAnsi="Times New Roman" w:cs="Times New Roman"/>
                  <w:sz w:val="20"/>
                  <w:szCs w:val="20"/>
                  <w:lang w:val="en-US"/>
                </w:rPr>
                <w:delText xml:space="preserve">technical provision </w:delText>
              </w:r>
            </w:del>
            <w:ins w:id="671" w:author="Author">
              <w:r w:rsidR="00B658E1">
                <w:rPr>
                  <w:rFonts w:ascii="Times New Roman" w:hAnsi="Times New Roman" w:cs="Times New Roman"/>
                  <w:sz w:val="20"/>
                  <w:szCs w:val="20"/>
                  <w:lang w:val="en-US"/>
                </w:rPr>
                <w:t xml:space="preserve"> </w:t>
              </w:r>
            </w:ins>
            <w:r w:rsidRPr="00F55468">
              <w:rPr>
                <w:rFonts w:ascii="Times New Roman" w:hAnsi="Times New Roman" w:cs="Times New Roman"/>
                <w:sz w:val="20"/>
                <w:szCs w:val="20"/>
                <w:lang w:val="en-US"/>
              </w:rPr>
              <w:t>reported in R0</w:t>
            </w:r>
            <w:ins w:id="672" w:author="Author">
              <w:r w:rsidR="00B658E1">
                <w:rPr>
                  <w:rFonts w:ascii="Times New Roman" w:hAnsi="Times New Roman" w:cs="Times New Roman"/>
                  <w:sz w:val="20"/>
                  <w:szCs w:val="20"/>
                  <w:lang w:val="en-US"/>
                </w:rPr>
                <w:t>26</w:t>
              </w:r>
            </w:ins>
            <w:del w:id="673" w:author="Author">
              <w:r w:rsidRPr="00F55468" w:rsidDel="00B658E1">
                <w:rPr>
                  <w:rFonts w:ascii="Times New Roman" w:hAnsi="Times New Roman" w:cs="Times New Roman"/>
                  <w:sz w:val="20"/>
                  <w:szCs w:val="20"/>
                  <w:lang w:val="en-US"/>
                </w:rPr>
                <w:delText>32</w:delText>
              </w:r>
            </w:del>
            <w:r w:rsidRPr="00F55468">
              <w:rPr>
                <w:rFonts w:ascii="Times New Roman" w:hAnsi="Times New Roman" w:cs="Times New Roman"/>
                <w:sz w:val="20"/>
                <w:szCs w:val="20"/>
                <w:lang w:val="en-US"/>
              </w:rPr>
              <w:t xml:space="preserve">0 </w:t>
            </w:r>
            <w:proofErr w:type="gramStart"/>
            <w:r w:rsidRPr="00F55468">
              <w:rPr>
                <w:rFonts w:ascii="Times New Roman" w:hAnsi="Times New Roman" w:cs="Times New Roman"/>
                <w:sz w:val="20"/>
                <w:szCs w:val="20"/>
                <w:lang w:val="en-US"/>
              </w:rPr>
              <w:t>subject</w:t>
            </w:r>
            <w:proofErr w:type="gramEnd"/>
            <w:r w:rsidRPr="00F55468">
              <w:rPr>
                <w:rFonts w:ascii="Times New Roman" w:hAnsi="Times New Roman" w:cs="Times New Roman"/>
                <w:sz w:val="20"/>
                <w:szCs w:val="20"/>
                <w:lang w:val="en-US"/>
              </w:rPr>
              <w:t xml:space="preserve"> to volatility adjustment, for each L</w:t>
            </w:r>
            <w:ins w:id="674" w:author="Author">
              <w:r w:rsidR="009B5F42">
                <w:rPr>
                  <w:rFonts w:ascii="Times New Roman" w:hAnsi="Times New Roman" w:cs="Times New Roman"/>
                  <w:sz w:val="20"/>
                  <w:szCs w:val="20"/>
                  <w:lang w:val="en-US"/>
                </w:rPr>
                <w:t xml:space="preserve">ine </w:t>
              </w:r>
            </w:ins>
            <w:r w:rsidRPr="00F55468">
              <w:rPr>
                <w:rFonts w:ascii="Times New Roman" w:hAnsi="Times New Roman" w:cs="Times New Roman"/>
                <w:sz w:val="20"/>
                <w:szCs w:val="20"/>
                <w:lang w:val="en-US"/>
              </w:rPr>
              <w:t>o</w:t>
            </w:r>
            <w:ins w:id="675" w:author="Author">
              <w:r w:rsidR="009B5F42">
                <w:rPr>
                  <w:rFonts w:ascii="Times New Roman" w:hAnsi="Times New Roman" w:cs="Times New Roman"/>
                  <w:sz w:val="20"/>
                  <w:szCs w:val="20"/>
                  <w:lang w:val="en-US"/>
                </w:rPr>
                <w:t xml:space="preserve">f </w:t>
              </w:r>
            </w:ins>
            <w:r w:rsidRPr="00F55468">
              <w:rPr>
                <w:rFonts w:ascii="Times New Roman" w:hAnsi="Times New Roman" w:cs="Times New Roman"/>
                <w:sz w:val="20"/>
                <w:szCs w:val="20"/>
                <w:lang w:val="en-US"/>
              </w:rPr>
              <w:t>B</w:t>
            </w:r>
            <w:ins w:id="676" w:author="Author">
              <w:r w:rsidR="009B5F42">
                <w:rPr>
                  <w:rFonts w:ascii="Times New Roman" w:hAnsi="Times New Roman" w:cs="Times New Roman"/>
                  <w:sz w:val="20"/>
                  <w:szCs w:val="20"/>
                  <w:lang w:val="en-US"/>
                </w:rPr>
                <w:t>usiness</w:t>
              </w:r>
            </w:ins>
            <w:r w:rsidR="00B423B4">
              <w:rPr>
                <w:rFonts w:ascii="Times New Roman" w:hAnsi="Times New Roman" w:cs="Times New Roman"/>
                <w:sz w:val="20"/>
                <w:szCs w:val="20"/>
                <w:lang w:val="en-US"/>
              </w:rPr>
              <w:t>.</w:t>
            </w:r>
          </w:p>
        </w:tc>
      </w:tr>
      <w:tr w:rsidR="00927088" w:rsidRPr="005A6F5F" w14:paraId="27A82314" w14:textId="77777777" w:rsidTr="0048321E">
        <w:trPr>
          <w:trHeight w:val="837"/>
          <w:trPrChange w:id="677" w:author="Author">
            <w:trPr>
              <w:trHeight w:val="837"/>
            </w:trPr>
          </w:trPrChange>
        </w:trPr>
        <w:tc>
          <w:tcPr>
            <w:tcW w:w="2019" w:type="dxa"/>
            <w:tcPrChange w:id="678" w:author="Author">
              <w:tcPr>
                <w:tcW w:w="2019" w:type="dxa"/>
              </w:tcPr>
            </w:tcPrChange>
          </w:tcPr>
          <w:p w14:paraId="60B23D51" w14:textId="2A17D4B1" w:rsidR="00927088" w:rsidRPr="00F55468" w:rsidRDefault="00927088" w:rsidP="00927088">
            <w:pPr>
              <w:rPr>
                <w:rFonts w:ascii="Times New Roman" w:hAnsi="Times New Roman" w:cs="Times New Roman"/>
                <w:sz w:val="20"/>
                <w:szCs w:val="20"/>
              </w:rPr>
            </w:pPr>
            <w:r w:rsidRPr="00F55468">
              <w:rPr>
                <w:rFonts w:ascii="Times New Roman" w:hAnsi="Times New Roman" w:cs="Times New Roman"/>
                <w:sz w:val="20"/>
                <w:szCs w:val="20"/>
              </w:rPr>
              <w:t>C0180/R04</w:t>
            </w:r>
            <w:ins w:id="679" w:author="Author">
              <w:r w:rsidR="006E0F80">
                <w:rPr>
                  <w:rFonts w:ascii="Times New Roman" w:hAnsi="Times New Roman" w:cs="Times New Roman"/>
                  <w:sz w:val="20"/>
                  <w:szCs w:val="20"/>
                </w:rPr>
                <w:t>8</w:t>
              </w:r>
            </w:ins>
            <w:del w:id="680" w:author="Author">
              <w:r w:rsidRPr="00F55468" w:rsidDel="006E0F80">
                <w:rPr>
                  <w:rFonts w:ascii="Times New Roman" w:hAnsi="Times New Roman" w:cs="Times New Roman"/>
                  <w:sz w:val="20"/>
                  <w:szCs w:val="20"/>
                </w:rPr>
                <w:delText>9</w:delText>
              </w:r>
            </w:del>
            <w:r w:rsidRPr="00F55468">
              <w:rPr>
                <w:rFonts w:ascii="Times New Roman" w:hAnsi="Times New Roman" w:cs="Times New Roman"/>
                <w:sz w:val="20"/>
                <w:szCs w:val="20"/>
              </w:rPr>
              <w:t>0</w:t>
            </w:r>
          </w:p>
        </w:tc>
        <w:tc>
          <w:tcPr>
            <w:tcW w:w="2551" w:type="dxa"/>
            <w:tcPrChange w:id="681" w:author="Author">
              <w:tcPr>
                <w:tcW w:w="2551" w:type="dxa"/>
              </w:tcPr>
            </w:tcPrChange>
          </w:tcPr>
          <w:p w14:paraId="30E7351A" w14:textId="327ECC6A" w:rsidR="00927088" w:rsidRPr="00F55468" w:rsidDel="001F1BFA" w:rsidRDefault="00B658E1" w:rsidP="00430738">
            <w:pPr>
              <w:rPr>
                <w:rFonts w:ascii="Times New Roman" w:hAnsi="Times New Roman" w:cs="Times New Roman"/>
                <w:sz w:val="20"/>
                <w:szCs w:val="20"/>
                <w:lang w:val="en-US"/>
              </w:rPr>
            </w:pPr>
            <w:ins w:id="682" w:author="Author">
              <w:r>
                <w:rPr>
                  <w:rFonts w:ascii="Times New Roman" w:hAnsi="Times New Roman" w:cs="Times New Roman"/>
                  <w:sz w:val="20"/>
                  <w:szCs w:val="20"/>
                  <w:lang w:val="en-US"/>
                </w:rPr>
                <w:t>Best estimate</w:t>
              </w:r>
            </w:ins>
            <w:del w:id="683" w:author="Author">
              <w:r w:rsidR="00927088" w:rsidRPr="00F55468" w:rsidDel="006E0F80">
                <w:rPr>
                  <w:rFonts w:ascii="Times New Roman" w:hAnsi="Times New Roman" w:cs="Times New Roman"/>
                  <w:sz w:val="20"/>
                  <w:szCs w:val="20"/>
                  <w:lang w:val="en-US"/>
                </w:rPr>
                <w:delText>TP</w:delText>
              </w:r>
              <w:r w:rsidR="00927088" w:rsidRPr="00F55468" w:rsidDel="00B658E1">
                <w:rPr>
                  <w:rFonts w:ascii="Times New Roman" w:hAnsi="Times New Roman" w:cs="Times New Roman"/>
                  <w:sz w:val="20"/>
                  <w:szCs w:val="20"/>
                  <w:lang w:val="en-US"/>
                </w:rPr>
                <w:delText xml:space="preserve"> </w:delText>
              </w:r>
            </w:del>
            <w:ins w:id="684" w:author="Author">
              <w:r>
                <w:rPr>
                  <w:rFonts w:ascii="Times New Roman" w:hAnsi="Times New Roman" w:cs="Times New Roman"/>
                  <w:sz w:val="20"/>
                  <w:szCs w:val="20"/>
                  <w:lang w:val="en-US"/>
                </w:rPr>
                <w:t xml:space="preserve"> </w:t>
              </w:r>
            </w:ins>
            <w:r w:rsidR="00927088" w:rsidRPr="00F55468">
              <w:rPr>
                <w:rFonts w:ascii="Times New Roman" w:hAnsi="Times New Roman" w:cs="Times New Roman"/>
                <w:sz w:val="20"/>
                <w:szCs w:val="20"/>
                <w:lang w:val="en-US"/>
              </w:rPr>
              <w:t>subject to volatility adjustment -  Total Non-Life obligation</w:t>
            </w:r>
          </w:p>
        </w:tc>
        <w:tc>
          <w:tcPr>
            <w:tcW w:w="4394" w:type="dxa"/>
            <w:tcPrChange w:id="685" w:author="Author">
              <w:tcPr>
                <w:tcW w:w="4678" w:type="dxa"/>
              </w:tcPr>
            </w:tcPrChange>
          </w:tcPr>
          <w:p w14:paraId="30ECF6C5" w14:textId="6E56435C" w:rsidR="00927088" w:rsidRPr="00F55468" w:rsidRDefault="00927088" w:rsidP="00927088">
            <w:pPr>
              <w:rPr>
                <w:rFonts w:ascii="Times New Roman" w:hAnsi="Times New Roman" w:cs="Times New Roman"/>
                <w:sz w:val="20"/>
                <w:szCs w:val="20"/>
              </w:rPr>
            </w:pPr>
            <w:r w:rsidRPr="00F55468">
              <w:rPr>
                <w:rFonts w:ascii="Times New Roman" w:hAnsi="Times New Roman" w:cs="Times New Roman"/>
                <w:sz w:val="20"/>
                <w:szCs w:val="20"/>
                <w:lang w:val="en-US"/>
              </w:rPr>
              <w:t xml:space="preserve">Indicate the total amount, for all lines of business, of the </w:t>
            </w:r>
            <w:ins w:id="686" w:author="Author">
              <w:r w:rsidR="00B658E1">
                <w:rPr>
                  <w:rFonts w:ascii="Times New Roman" w:hAnsi="Times New Roman" w:cs="Times New Roman"/>
                  <w:sz w:val="20"/>
                  <w:szCs w:val="20"/>
                  <w:lang w:val="en-US"/>
                </w:rPr>
                <w:t>best estimate</w:t>
              </w:r>
            </w:ins>
            <w:del w:id="687" w:author="Author">
              <w:r w:rsidRPr="00F55468" w:rsidDel="00B658E1">
                <w:rPr>
                  <w:rFonts w:ascii="Times New Roman" w:hAnsi="Times New Roman" w:cs="Times New Roman"/>
                  <w:sz w:val="20"/>
                  <w:szCs w:val="20"/>
                  <w:lang w:val="en-US"/>
                </w:rPr>
                <w:delText xml:space="preserve">technical provisions </w:delText>
              </w:r>
            </w:del>
            <w:ins w:id="688" w:author="Author">
              <w:r w:rsidR="00B658E1">
                <w:rPr>
                  <w:rFonts w:ascii="Times New Roman" w:hAnsi="Times New Roman" w:cs="Times New Roman"/>
                  <w:sz w:val="20"/>
                  <w:szCs w:val="20"/>
                  <w:lang w:val="en-US"/>
                </w:rPr>
                <w:t xml:space="preserve"> </w:t>
              </w:r>
              <w:r w:rsidR="00B658E1" w:rsidRPr="00F55468">
                <w:rPr>
                  <w:rFonts w:ascii="Times New Roman" w:hAnsi="Times New Roman" w:cs="Times New Roman"/>
                  <w:sz w:val="20"/>
                  <w:szCs w:val="20"/>
                  <w:lang w:val="en-US"/>
                </w:rPr>
                <w:t>reported in R0</w:t>
              </w:r>
              <w:r w:rsidR="00B658E1">
                <w:rPr>
                  <w:rFonts w:ascii="Times New Roman" w:hAnsi="Times New Roman" w:cs="Times New Roman"/>
                  <w:sz w:val="20"/>
                  <w:szCs w:val="20"/>
                  <w:lang w:val="en-US"/>
                </w:rPr>
                <w:t>26</w:t>
              </w:r>
              <w:r w:rsidR="00B658E1" w:rsidRPr="00F55468">
                <w:rPr>
                  <w:rFonts w:ascii="Times New Roman" w:hAnsi="Times New Roman" w:cs="Times New Roman"/>
                  <w:sz w:val="20"/>
                  <w:szCs w:val="20"/>
                  <w:lang w:val="en-US"/>
                </w:rPr>
                <w:t xml:space="preserve">0 </w:t>
              </w:r>
            </w:ins>
            <w:del w:id="689" w:author="Author">
              <w:r w:rsidRPr="00F55468" w:rsidDel="00B658E1">
                <w:rPr>
                  <w:rFonts w:ascii="Times New Roman" w:hAnsi="Times New Roman" w:cs="Times New Roman"/>
                  <w:sz w:val="20"/>
                  <w:szCs w:val="20"/>
                </w:rPr>
                <w:delText xml:space="preserve">where the </w:delText>
              </w:r>
            </w:del>
            <w:r w:rsidRPr="00F55468">
              <w:rPr>
                <w:rFonts w:ascii="Times New Roman" w:hAnsi="Times New Roman" w:cs="Times New Roman"/>
                <w:sz w:val="20"/>
                <w:szCs w:val="20"/>
              </w:rPr>
              <w:t>subject to volatility adjustment.</w:t>
            </w:r>
          </w:p>
          <w:p w14:paraId="0DC3B29F" w14:textId="77777777" w:rsidR="00927088" w:rsidRPr="00F55468" w:rsidRDefault="00927088" w:rsidP="00927088">
            <w:pPr>
              <w:rPr>
                <w:rFonts w:ascii="Times New Roman" w:hAnsi="Times New Roman" w:cs="Times New Roman"/>
                <w:sz w:val="20"/>
                <w:szCs w:val="20"/>
              </w:rPr>
            </w:pPr>
          </w:p>
        </w:tc>
      </w:tr>
      <w:tr w:rsidR="00B1267C" w:rsidRPr="005A6F5F" w14:paraId="45D50BC2" w14:textId="77777777" w:rsidTr="0048321E">
        <w:trPr>
          <w:trHeight w:val="1063"/>
          <w:trPrChange w:id="690" w:author="Author">
            <w:trPr>
              <w:trHeight w:val="1063"/>
            </w:trPr>
          </w:trPrChange>
        </w:trPr>
        <w:tc>
          <w:tcPr>
            <w:tcW w:w="2019" w:type="dxa"/>
            <w:tcPrChange w:id="691" w:author="Author">
              <w:tcPr>
                <w:tcW w:w="2019" w:type="dxa"/>
              </w:tcPr>
            </w:tcPrChange>
          </w:tcPr>
          <w:p w14:paraId="78567B45" w14:textId="3EE94AC8" w:rsidR="00B1267C" w:rsidRPr="00F55468" w:rsidRDefault="00B1267C" w:rsidP="006E0F80">
            <w:pPr>
              <w:rPr>
                <w:rFonts w:ascii="Times New Roman" w:hAnsi="Times New Roman" w:cs="Times New Roman"/>
                <w:sz w:val="20"/>
                <w:szCs w:val="20"/>
              </w:rPr>
            </w:pPr>
            <w:r w:rsidRPr="00F55468">
              <w:rPr>
                <w:rFonts w:ascii="Times New Roman" w:hAnsi="Times New Roman" w:cs="Times New Roman"/>
                <w:sz w:val="20"/>
                <w:szCs w:val="20"/>
              </w:rPr>
              <w:t>C0020 to C0170/R0</w:t>
            </w:r>
            <w:del w:id="692" w:author="Author">
              <w:r w:rsidRPr="00F55468" w:rsidDel="006E0F80">
                <w:rPr>
                  <w:rFonts w:ascii="Times New Roman" w:hAnsi="Times New Roman" w:cs="Times New Roman"/>
                  <w:sz w:val="20"/>
                  <w:szCs w:val="20"/>
                </w:rPr>
                <w:delText>50</w:delText>
              </w:r>
            </w:del>
            <w:ins w:id="693" w:author="Author">
              <w:r w:rsidR="006E0F80">
                <w:rPr>
                  <w:rFonts w:ascii="Times New Roman" w:hAnsi="Times New Roman" w:cs="Times New Roman"/>
                  <w:sz w:val="20"/>
                  <w:szCs w:val="20"/>
                </w:rPr>
                <w:t>49</w:t>
              </w:r>
            </w:ins>
            <w:r w:rsidRPr="00F55468">
              <w:rPr>
                <w:rFonts w:ascii="Times New Roman" w:hAnsi="Times New Roman" w:cs="Times New Roman"/>
                <w:sz w:val="20"/>
                <w:szCs w:val="20"/>
              </w:rPr>
              <w:t>0</w:t>
            </w:r>
          </w:p>
        </w:tc>
        <w:tc>
          <w:tcPr>
            <w:tcW w:w="2551" w:type="dxa"/>
            <w:tcPrChange w:id="694" w:author="Author">
              <w:tcPr>
                <w:tcW w:w="2551" w:type="dxa"/>
              </w:tcPr>
            </w:tcPrChange>
          </w:tcPr>
          <w:p w14:paraId="28C4116F" w14:textId="2070CC69" w:rsidR="00B1267C" w:rsidRPr="00F55468" w:rsidDel="001F1BFA" w:rsidRDefault="006E0F80" w:rsidP="006E0F80">
            <w:pPr>
              <w:rPr>
                <w:rFonts w:ascii="Times New Roman" w:hAnsi="Times New Roman" w:cs="Times New Roman"/>
                <w:sz w:val="20"/>
                <w:szCs w:val="20"/>
                <w:lang w:val="en-US"/>
              </w:rPr>
            </w:pPr>
            <w:ins w:id="695" w:author="Author">
              <w:r w:rsidRPr="00F55468">
                <w:rPr>
                  <w:rFonts w:ascii="Times New Roman" w:hAnsi="Times New Roman" w:cs="Times New Roman"/>
                  <w:sz w:val="20"/>
                  <w:szCs w:val="20"/>
                  <w:lang w:val="en-US"/>
                </w:rPr>
                <w:t>T</w:t>
              </w:r>
              <w:r>
                <w:rPr>
                  <w:rFonts w:ascii="Times New Roman" w:hAnsi="Times New Roman" w:cs="Times New Roman"/>
                  <w:sz w:val="20"/>
                  <w:szCs w:val="20"/>
                  <w:lang w:val="en-US"/>
                </w:rPr>
                <w:t>echnical provisions</w:t>
              </w:r>
              <w:r w:rsidRPr="00F55468">
                <w:rPr>
                  <w:rFonts w:ascii="Times New Roman" w:hAnsi="Times New Roman" w:cs="Times New Roman"/>
                  <w:sz w:val="20"/>
                  <w:szCs w:val="20"/>
                  <w:lang w:val="en-US"/>
                </w:rPr>
                <w:t xml:space="preserve"> </w:t>
              </w:r>
            </w:ins>
            <w:del w:id="696" w:author="Author">
              <w:r w:rsidR="00B1267C" w:rsidRPr="00F55468" w:rsidDel="006E0F80">
                <w:rPr>
                  <w:rFonts w:ascii="Times New Roman" w:hAnsi="Times New Roman" w:cs="Times New Roman"/>
                  <w:sz w:val="20"/>
                  <w:szCs w:val="20"/>
                  <w:lang w:val="en-US"/>
                </w:rPr>
                <w:delText>B</w:delText>
              </w:r>
              <w:r w:rsidR="00E965AB" w:rsidRPr="00F55468" w:rsidDel="006E0F80">
                <w:rPr>
                  <w:rFonts w:ascii="Times New Roman" w:hAnsi="Times New Roman" w:cs="Times New Roman"/>
                  <w:sz w:val="20"/>
                  <w:szCs w:val="20"/>
                  <w:lang w:val="en-US"/>
                </w:rPr>
                <w:delText xml:space="preserve">est </w:delText>
              </w:r>
              <w:r w:rsidR="00B1267C" w:rsidRPr="00F55468" w:rsidDel="006E0F80">
                <w:rPr>
                  <w:rFonts w:ascii="Times New Roman" w:hAnsi="Times New Roman" w:cs="Times New Roman"/>
                  <w:sz w:val="20"/>
                  <w:szCs w:val="20"/>
                  <w:lang w:val="en-US"/>
                </w:rPr>
                <w:delText>E</w:delText>
              </w:r>
              <w:r w:rsidR="00E965AB" w:rsidRPr="00F55468" w:rsidDel="006E0F80">
                <w:rPr>
                  <w:rFonts w:ascii="Times New Roman" w:hAnsi="Times New Roman" w:cs="Times New Roman"/>
                  <w:sz w:val="20"/>
                  <w:szCs w:val="20"/>
                  <w:lang w:val="en-US"/>
                </w:rPr>
                <w:delText>stimate</w:delText>
              </w:r>
              <w:r w:rsidR="00B1267C" w:rsidRPr="00F55468" w:rsidDel="006E0F80">
                <w:rPr>
                  <w:rFonts w:ascii="Times New Roman" w:hAnsi="Times New Roman" w:cs="Times New Roman"/>
                  <w:sz w:val="20"/>
                  <w:szCs w:val="20"/>
                  <w:lang w:val="en-US"/>
                </w:rPr>
                <w:delText xml:space="preserve"> </w:delText>
              </w:r>
            </w:del>
            <w:r w:rsidR="00B1267C" w:rsidRPr="00F55468">
              <w:rPr>
                <w:rFonts w:ascii="Times New Roman" w:hAnsi="Times New Roman" w:cs="Times New Roman"/>
                <w:sz w:val="20"/>
                <w:szCs w:val="20"/>
                <w:lang w:val="en-US"/>
              </w:rPr>
              <w:t>without volatility adjustment</w:t>
            </w:r>
            <w:ins w:id="697" w:author="Author">
              <w:r>
                <w:rPr>
                  <w:rFonts w:ascii="Times New Roman" w:hAnsi="Times New Roman" w:cs="Times New Roman"/>
                  <w:sz w:val="20"/>
                  <w:szCs w:val="20"/>
                  <w:lang w:val="en-US"/>
                </w:rPr>
                <w:t xml:space="preserve"> </w:t>
              </w:r>
              <w:r w:rsidRPr="006E0F80">
                <w:rPr>
                  <w:rFonts w:ascii="Times New Roman" w:hAnsi="Times New Roman" w:cs="Times New Roman"/>
                  <w:sz w:val="20"/>
                  <w:szCs w:val="20"/>
                  <w:lang w:val="en-US"/>
                </w:rPr>
                <w:t>and without others transitional measures</w:t>
              </w:r>
            </w:ins>
          </w:p>
        </w:tc>
        <w:tc>
          <w:tcPr>
            <w:tcW w:w="4394" w:type="dxa"/>
            <w:tcPrChange w:id="698" w:author="Author">
              <w:tcPr>
                <w:tcW w:w="4678" w:type="dxa"/>
              </w:tcPr>
            </w:tcPrChange>
          </w:tcPr>
          <w:p w14:paraId="079EBBC7" w14:textId="2B5ACE3A" w:rsidR="00D47E0C" w:rsidRDefault="00B1267C" w:rsidP="00B1267C">
            <w:pPr>
              <w:rPr>
                <w:rFonts w:ascii="Times New Roman" w:hAnsi="Times New Roman" w:cs="Times New Roman"/>
                <w:sz w:val="20"/>
                <w:szCs w:val="20"/>
                <w:lang w:val="en-US"/>
              </w:rPr>
            </w:pPr>
            <w:r w:rsidRPr="00F55468">
              <w:rPr>
                <w:rFonts w:ascii="Times New Roman" w:hAnsi="Times New Roman" w:cs="Times New Roman"/>
                <w:sz w:val="20"/>
                <w:szCs w:val="20"/>
                <w:lang w:val="en-US"/>
              </w:rPr>
              <w:t xml:space="preserve">Indicate the amount of </w:t>
            </w:r>
            <w:ins w:id="699" w:author="Author">
              <w:r w:rsidR="006E0F80" w:rsidRPr="00F55468">
                <w:rPr>
                  <w:rFonts w:ascii="Times New Roman" w:hAnsi="Times New Roman" w:cs="Times New Roman"/>
                  <w:sz w:val="20"/>
                  <w:szCs w:val="20"/>
                  <w:lang w:val="en-US"/>
                </w:rPr>
                <w:t>T</w:t>
              </w:r>
              <w:r w:rsidR="006E0F80">
                <w:rPr>
                  <w:rFonts w:ascii="Times New Roman" w:hAnsi="Times New Roman" w:cs="Times New Roman"/>
                  <w:sz w:val="20"/>
                  <w:szCs w:val="20"/>
                  <w:lang w:val="en-US"/>
                </w:rPr>
                <w:t>echnical provisions</w:t>
              </w:r>
              <w:r w:rsidR="006E0F80" w:rsidRPr="00F55468">
                <w:rPr>
                  <w:rFonts w:ascii="Times New Roman" w:hAnsi="Times New Roman" w:cs="Times New Roman"/>
                  <w:sz w:val="20"/>
                  <w:szCs w:val="20"/>
                  <w:lang w:val="en-US"/>
                </w:rPr>
                <w:t xml:space="preserve"> </w:t>
              </w:r>
            </w:ins>
            <w:del w:id="700" w:author="Author">
              <w:r w:rsidRPr="00F55468" w:rsidDel="006E0F80">
                <w:rPr>
                  <w:rFonts w:ascii="Times New Roman" w:hAnsi="Times New Roman" w:cs="Times New Roman"/>
                  <w:sz w:val="20"/>
                  <w:szCs w:val="20"/>
                  <w:lang w:val="en-US"/>
                </w:rPr>
                <w:delText xml:space="preserve">best estimate </w:delText>
              </w:r>
            </w:del>
            <w:r w:rsidRPr="00F55468">
              <w:rPr>
                <w:rFonts w:ascii="Times New Roman" w:hAnsi="Times New Roman" w:cs="Times New Roman"/>
                <w:sz w:val="20"/>
                <w:szCs w:val="20"/>
                <w:lang w:val="en-US"/>
              </w:rPr>
              <w:t>without volatility adjustment, for each LoB</w:t>
            </w:r>
            <w:r w:rsidR="00D47E0C">
              <w:rPr>
                <w:rFonts w:ascii="Times New Roman" w:hAnsi="Times New Roman" w:cs="Times New Roman"/>
                <w:sz w:val="20"/>
                <w:szCs w:val="20"/>
                <w:lang w:val="en-US"/>
              </w:rPr>
              <w:t>.</w:t>
            </w:r>
          </w:p>
          <w:p w14:paraId="7C54E0DA" w14:textId="77777777" w:rsidR="00D47E0C" w:rsidRDefault="00D47E0C" w:rsidP="00B1267C">
            <w:pPr>
              <w:rPr>
                <w:rFonts w:ascii="Times New Roman" w:hAnsi="Times New Roman" w:cs="Times New Roman"/>
                <w:sz w:val="20"/>
                <w:szCs w:val="20"/>
                <w:lang w:val="en-US"/>
              </w:rPr>
            </w:pPr>
          </w:p>
          <w:p w14:paraId="5F430E65" w14:textId="7A96F392" w:rsidR="00D47E0C" w:rsidRPr="006D554D" w:rsidRDefault="00D47E0C" w:rsidP="00D47E0C">
            <w:pPr>
              <w:rPr>
                <w:rFonts w:ascii="Times New Roman" w:hAnsi="Times New Roman" w:cs="Times New Roman"/>
                <w:sz w:val="20"/>
                <w:szCs w:val="20"/>
                <w:lang w:val="en-US"/>
              </w:rPr>
            </w:pPr>
            <w:r w:rsidRPr="006D554D">
              <w:rPr>
                <w:rFonts w:ascii="Times New Roman" w:hAnsi="Times New Roman" w:cs="Times New Roman"/>
                <w:sz w:val="20"/>
                <w:szCs w:val="20"/>
              </w:rPr>
              <w:t xml:space="preserve">In the cases where the same best estimates were also subject to the </w:t>
            </w:r>
            <w:r>
              <w:rPr>
                <w:rFonts w:ascii="Times New Roman" w:hAnsi="Times New Roman" w:cs="Times New Roman"/>
                <w:sz w:val="20"/>
                <w:szCs w:val="20"/>
              </w:rPr>
              <w:t xml:space="preserve">transitional on </w:t>
            </w:r>
            <w:ins w:id="701" w:author="Author">
              <w:r w:rsidR="0070452F">
                <w:rPr>
                  <w:rFonts w:ascii="Times New Roman" w:hAnsi="Times New Roman" w:cs="Times New Roman"/>
                  <w:sz w:val="20"/>
                  <w:szCs w:val="20"/>
                </w:rPr>
                <w:t>technical provisions/</w:t>
              </w:r>
            </w:ins>
            <w:r>
              <w:rPr>
                <w:rFonts w:ascii="Times New Roman" w:hAnsi="Times New Roman" w:cs="Times New Roman"/>
                <w:sz w:val="20"/>
                <w:szCs w:val="20"/>
              </w:rPr>
              <w:t>interest rate</w:t>
            </w:r>
            <w:r w:rsidRPr="006D554D">
              <w:rPr>
                <w:rFonts w:ascii="Times New Roman" w:hAnsi="Times New Roman" w:cs="Times New Roman"/>
                <w:sz w:val="20"/>
                <w:szCs w:val="20"/>
              </w:rPr>
              <w:t xml:space="preserve">, the amount reported in this item shall reflect the value without </w:t>
            </w:r>
            <w:r>
              <w:rPr>
                <w:rFonts w:ascii="Times New Roman" w:hAnsi="Times New Roman" w:cs="Times New Roman"/>
                <w:sz w:val="20"/>
                <w:szCs w:val="20"/>
              </w:rPr>
              <w:t xml:space="preserve">both the </w:t>
            </w:r>
            <w:r w:rsidRPr="006D554D">
              <w:rPr>
                <w:rFonts w:ascii="Times New Roman" w:hAnsi="Times New Roman" w:cs="Times New Roman"/>
                <w:sz w:val="20"/>
                <w:szCs w:val="20"/>
              </w:rPr>
              <w:t xml:space="preserve">transitional on interest rate </w:t>
            </w:r>
            <w:r>
              <w:rPr>
                <w:rFonts w:ascii="Times New Roman" w:hAnsi="Times New Roman" w:cs="Times New Roman"/>
                <w:sz w:val="20"/>
                <w:szCs w:val="20"/>
              </w:rPr>
              <w:t>and</w:t>
            </w:r>
            <w:r w:rsidRPr="006D554D">
              <w:rPr>
                <w:rFonts w:ascii="Times New Roman" w:hAnsi="Times New Roman" w:cs="Times New Roman"/>
                <w:sz w:val="20"/>
                <w:szCs w:val="20"/>
              </w:rPr>
              <w:t xml:space="preserve"> with</w:t>
            </w:r>
            <w:r>
              <w:rPr>
                <w:rFonts w:ascii="Times New Roman" w:hAnsi="Times New Roman" w:cs="Times New Roman"/>
                <w:sz w:val="20"/>
                <w:szCs w:val="20"/>
              </w:rPr>
              <w:t>out</w:t>
            </w:r>
            <w:r w:rsidRPr="006D554D">
              <w:rPr>
                <w:rFonts w:ascii="Times New Roman" w:hAnsi="Times New Roman" w:cs="Times New Roman"/>
                <w:sz w:val="20"/>
                <w:szCs w:val="20"/>
              </w:rPr>
              <w:t xml:space="preserve"> the volatility adjustment.</w:t>
            </w:r>
          </w:p>
          <w:p w14:paraId="04DDA379" w14:textId="6F96840D" w:rsidR="00B1267C" w:rsidRPr="00F55468" w:rsidRDefault="00B1267C" w:rsidP="00B1267C">
            <w:pPr>
              <w:rPr>
                <w:rFonts w:ascii="Times New Roman" w:hAnsi="Times New Roman" w:cs="Times New Roman"/>
                <w:sz w:val="20"/>
                <w:szCs w:val="20"/>
                <w:lang w:val="en-US"/>
              </w:rPr>
            </w:pPr>
            <w:r w:rsidRPr="00F55468">
              <w:rPr>
                <w:rFonts w:ascii="Times New Roman" w:hAnsi="Times New Roman" w:cs="Times New Roman"/>
                <w:sz w:val="20"/>
                <w:szCs w:val="20"/>
                <w:lang w:val="en-US"/>
              </w:rPr>
              <w:t xml:space="preserve"> </w:t>
            </w:r>
          </w:p>
        </w:tc>
      </w:tr>
      <w:tr w:rsidR="00B1267C" w:rsidRPr="005A6F5F" w14:paraId="4CFC8BFF" w14:textId="77777777" w:rsidTr="0048321E">
        <w:trPr>
          <w:trHeight w:val="1425"/>
          <w:trPrChange w:id="702" w:author="Author">
            <w:trPr>
              <w:trHeight w:val="1425"/>
            </w:trPr>
          </w:trPrChange>
        </w:trPr>
        <w:tc>
          <w:tcPr>
            <w:tcW w:w="2019" w:type="dxa"/>
            <w:tcPrChange w:id="703" w:author="Author">
              <w:tcPr>
                <w:tcW w:w="2019" w:type="dxa"/>
              </w:tcPr>
            </w:tcPrChange>
          </w:tcPr>
          <w:p w14:paraId="1930F12A" w14:textId="0D941274" w:rsidR="00B1267C" w:rsidRPr="00F55468" w:rsidRDefault="00B1267C" w:rsidP="006E0F80">
            <w:pPr>
              <w:rPr>
                <w:rFonts w:ascii="Times New Roman" w:hAnsi="Times New Roman" w:cs="Times New Roman"/>
                <w:sz w:val="20"/>
                <w:szCs w:val="20"/>
              </w:rPr>
            </w:pPr>
            <w:r w:rsidRPr="00F55468">
              <w:rPr>
                <w:rFonts w:ascii="Times New Roman" w:hAnsi="Times New Roman" w:cs="Times New Roman"/>
                <w:sz w:val="20"/>
                <w:szCs w:val="20"/>
              </w:rPr>
              <w:t>C0180/R0</w:t>
            </w:r>
            <w:del w:id="704" w:author="Author">
              <w:r w:rsidRPr="00F55468" w:rsidDel="006E0F80">
                <w:rPr>
                  <w:rFonts w:ascii="Times New Roman" w:hAnsi="Times New Roman" w:cs="Times New Roman"/>
                  <w:sz w:val="20"/>
                  <w:szCs w:val="20"/>
                </w:rPr>
                <w:delText>50</w:delText>
              </w:r>
            </w:del>
            <w:ins w:id="705" w:author="Author">
              <w:r w:rsidR="006E0F80">
                <w:rPr>
                  <w:rFonts w:ascii="Times New Roman" w:hAnsi="Times New Roman" w:cs="Times New Roman"/>
                  <w:sz w:val="20"/>
                  <w:szCs w:val="20"/>
                </w:rPr>
                <w:t>49</w:t>
              </w:r>
            </w:ins>
            <w:r w:rsidRPr="00F55468">
              <w:rPr>
                <w:rFonts w:ascii="Times New Roman" w:hAnsi="Times New Roman" w:cs="Times New Roman"/>
                <w:sz w:val="20"/>
                <w:szCs w:val="20"/>
              </w:rPr>
              <w:t>0</w:t>
            </w:r>
          </w:p>
        </w:tc>
        <w:tc>
          <w:tcPr>
            <w:tcW w:w="2551" w:type="dxa"/>
            <w:tcPrChange w:id="706" w:author="Author">
              <w:tcPr>
                <w:tcW w:w="2551" w:type="dxa"/>
              </w:tcPr>
            </w:tcPrChange>
          </w:tcPr>
          <w:p w14:paraId="05A08A04" w14:textId="3BE14D43" w:rsidR="00B1267C" w:rsidRPr="00F55468" w:rsidDel="001F1BFA" w:rsidRDefault="006E0F80" w:rsidP="006E0F80">
            <w:pPr>
              <w:rPr>
                <w:rFonts w:ascii="Times New Roman" w:hAnsi="Times New Roman" w:cs="Times New Roman"/>
                <w:sz w:val="20"/>
                <w:szCs w:val="20"/>
                <w:lang w:val="en-US"/>
              </w:rPr>
            </w:pPr>
            <w:ins w:id="707" w:author="Author">
              <w:r w:rsidRPr="00F55468">
                <w:rPr>
                  <w:rFonts w:ascii="Times New Roman" w:hAnsi="Times New Roman" w:cs="Times New Roman"/>
                  <w:sz w:val="20"/>
                  <w:szCs w:val="20"/>
                  <w:lang w:val="en-US"/>
                </w:rPr>
                <w:t>T</w:t>
              </w:r>
              <w:r>
                <w:rPr>
                  <w:rFonts w:ascii="Times New Roman" w:hAnsi="Times New Roman" w:cs="Times New Roman"/>
                  <w:sz w:val="20"/>
                  <w:szCs w:val="20"/>
                  <w:lang w:val="en-US"/>
                </w:rPr>
                <w:t>echnical provisions</w:t>
              </w:r>
              <w:r w:rsidRPr="00F55468">
                <w:rPr>
                  <w:rFonts w:ascii="Times New Roman" w:hAnsi="Times New Roman" w:cs="Times New Roman"/>
                  <w:sz w:val="20"/>
                  <w:szCs w:val="20"/>
                  <w:lang w:val="en-US"/>
                </w:rPr>
                <w:t xml:space="preserve"> </w:t>
              </w:r>
            </w:ins>
            <w:del w:id="708" w:author="Author">
              <w:r w:rsidR="00B1267C" w:rsidRPr="00F55468" w:rsidDel="006E0F80">
                <w:rPr>
                  <w:rFonts w:ascii="Times New Roman" w:hAnsi="Times New Roman" w:cs="Times New Roman"/>
                  <w:sz w:val="20"/>
                  <w:szCs w:val="20"/>
                  <w:lang w:val="en-US"/>
                </w:rPr>
                <w:delText>B</w:delText>
              </w:r>
              <w:r w:rsidR="00E965AB" w:rsidRPr="00F55468" w:rsidDel="006E0F80">
                <w:rPr>
                  <w:rFonts w:ascii="Times New Roman" w:hAnsi="Times New Roman" w:cs="Times New Roman"/>
                  <w:sz w:val="20"/>
                  <w:szCs w:val="20"/>
                  <w:lang w:val="en-US"/>
                </w:rPr>
                <w:delText xml:space="preserve">est </w:delText>
              </w:r>
              <w:r w:rsidR="00B1267C" w:rsidRPr="00F55468" w:rsidDel="006E0F80">
                <w:rPr>
                  <w:rFonts w:ascii="Times New Roman" w:hAnsi="Times New Roman" w:cs="Times New Roman"/>
                  <w:sz w:val="20"/>
                  <w:szCs w:val="20"/>
                  <w:lang w:val="en-US"/>
                </w:rPr>
                <w:delText>E</w:delText>
              </w:r>
              <w:r w:rsidR="00E965AB" w:rsidRPr="00F55468" w:rsidDel="006E0F80">
                <w:rPr>
                  <w:rFonts w:ascii="Times New Roman" w:hAnsi="Times New Roman" w:cs="Times New Roman"/>
                  <w:sz w:val="20"/>
                  <w:szCs w:val="20"/>
                  <w:lang w:val="en-US"/>
                </w:rPr>
                <w:delText>stimate</w:delText>
              </w:r>
              <w:r w:rsidR="00B1267C" w:rsidRPr="00F55468" w:rsidDel="006E0F80">
                <w:rPr>
                  <w:rFonts w:ascii="Times New Roman" w:hAnsi="Times New Roman" w:cs="Times New Roman"/>
                  <w:sz w:val="20"/>
                  <w:szCs w:val="20"/>
                  <w:lang w:val="en-US"/>
                </w:rPr>
                <w:delText xml:space="preserve"> </w:delText>
              </w:r>
            </w:del>
            <w:r w:rsidR="00B1267C" w:rsidRPr="00F55468">
              <w:rPr>
                <w:rFonts w:ascii="Times New Roman" w:hAnsi="Times New Roman" w:cs="Times New Roman"/>
                <w:sz w:val="20"/>
                <w:szCs w:val="20"/>
                <w:lang w:val="en-US"/>
              </w:rPr>
              <w:t>without volatility adjustment</w:t>
            </w:r>
            <w:ins w:id="709" w:author="Author">
              <w:r>
                <w:rPr>
                  <w:rFonts w:ascii="Times New Roman" w:hAnsi="Times New Roman" w:cs="Times New Roman"/>
                  <w:sz w:val="20"/>
                  <w:szCs w:val="20"/>
                  <w:lang w:val="en-US"/>
                </w:rPr>
                <w:t xml:space="preserve"> </w:t>
              </w:r>
              <w:r w:rsidRPr="006E0F80">
                <w:rPr>
                  <w:rFonts w:ascii="Times New Roman" w:hAnsi="Times New Roman" w:cs="Times New Roman"/>
                  <w:sz w:val="20"/>
                  <w:szCs w:val="20"/>
                  <w:lang w:val="en-US"/>
                </w:rPr>
                <w:t>and without others transitional measures</w:t>
              </w:r>
            </w:ins>
            <w:r w:rsidR="00B1267C" w:rsidRPr="00F55468">
              <w:rPr>
                <w:rFonts w:ascii="Times New Roman" w:hAnsi="Times New Roman" w:cs="Times New Roman"/>
                <w:sz w:val="20"/>
                <w:szCs w:val="20"/>
                <w:lang w:val="en-US"/>
              </w:rPr>
              <w:t xml:space="preserve"> - </w:t>
            </w:r>
            <w:del w:id="710" w:author="Author">
              <w:r w:rsidR="00B1267C" w:rsidRPr="00F55468" w:rsidDel="006E0F80">
                <w:rPr>
                  <w:rFonts w:ascii="Times New Roman" w:hAnsi="Times New Roman" w:cs="Times New Roman"/>
                  <w:sz w:val="20"/>
                  <w:szCs w:val="20"/>
                  <w:lang w:val="en-US"/>
                </w:rPr>
                <w:delText xml:space="preserve"> </w:delText>
              </w:r>
            </w:del>
            <w:r w:rsidR="00B1267C" w:rsidRPr="00F55468">
              <w:rPr>
                <w:rFonts w:ascii="Times New Roman" w:hAnsi="Times New Roman" w:cs="Times New Roman"/>
                <w:sz w:val="20"/>
                <w:szCs w:val="20"/>
                <w:lang w:val="en-US"/>
              </w:rPr>
              <w:t>Total Non-Life obligation</w:t>
            </w:r>
          </w:p>
        </w:tc>
        <w:tc>
          <w:tcPr>
            <w:tcW w:w="4394" w:type="dxa"/>
            <w:tcPrChange w:id="711" w:author="Author">
              <w:tcPr>
                <w:tcW w:w="4678" w:type="dxa"/>
              </w:tcPr>
            </w:tcPrChange>
          </w:tcPr>
          <w:p w14:paraId="17B4460A" w14:textId="63903E97" w:rsidR="005131C6" w:rsidRDefault="00B1267C" w:rsidP="00430738">
            <w:pPr>
              <w:rPr>
                <w:rFonts w:ascii="Times New Roman" w:hAnsi="Times New Roman" w:cs="Times New Roman"/>
                <w:sz w:val="20"/>
                <w:szCs w:val="20"/>
                <w:lang w:val="en-US"/>
              </w:rPr>
            </w:pPr>
            <w:r w:rsidRPr="00F55468">
              <w:rPr>
                <w:rFonts w:ascii="Times New Roman" w:hAnsi="Times New Roman" w:cs="Times New Roman"/>
                <w:sz w:val="20"/>
                <w:szCs w:val="20"/>
                <w:lang w:val="en-US"/>
              </w:rPr>
              <w:t>Indicate the total amount, for all lines of business, of</w:t>
            </w:r>
            <w:del w:id="712" w:author="Author">
              <w:r w:rsidRPr="00F55468" w:rsidDel="006E0F80">
                <w:rPr>
                  <w:rFonts w:ascii="Times New Roman" w:hAnsi="Times New Roman" w:cs="Times New Roman"/>
                  <w:sz w:val="20"/>
                  <w:szCs w:val="20"/>
                  <w:lang w:val="en-US"/>
                </w:rPr>
                <w:delText xml:space="preserve"> </w:delText>
              </w:r>
            </w:del>
            <w:ins w:id="713" w:author="Author">
              <w:r w:rsidR="006E0F80">
                <w:rPr>
                  <w:rFonts w:ascii="Times New Roman" w:hAnsi="Times New Roman" w:cs="Times New Roman"/>
                  <w:sz w:val="20"/>
                  <w:szCs w:val="20"/>
                  <w:lang w:val="en-US"/>
                </w:rPr>
                <w:t xml:space="preserve"> technical provisions</w:t>
              </w:r>
              <w:r w:rsidR="006E0F80" w:rsidRPr="00F55468">
                <w:rPr>
                  <w:rFonts w:ascii="Times New Roman" w:hAnsi="Times New Roman" w:cs="Times New Roman"/>
                  <w:sz w:val="20"/>
                  <w:szCs w:val="20"/>
                  <w:lang w:val="en-US"/>
                </w:rPr>
                <w:t xml:space="preserve"> </w:t>
              </w:r>
            </w:ins>
            <w:del w:id="714" w:author="Author">
              <w:r w:rsidRPr="00F55468" w:rsidDel="006E0F80">
                <w:rPr>
                  <w:rFonts w:ascii="Times New Roman" w:hAnsi="Times New Roman" w:cs="Times New Roman"/>
                  <w:sz w:val="20"/>
                  <w:szCs w:val="20"/>
                  <w:lang w:val="en-US"/>
                </w:rPr>
                <w:delText xml:space="preserve">best estimate </w:delText>
              </w:r>
            </w:del>
            <w:r w:rsidRPr="00F55468">
              <w:rPr>
                <w:rFonts w:ascii="Times New Roman" w:hAnsi="Times New Roman" w:cs="Times New Roman"/>
                <w:sz w:val="20"/>
                <w:szCs w:val="20"/>
                <w:lang w:val="en-US"/>
              </w:rPr>
              <w:t>without volatility adjustment</w:t>
            </w:r>
            <w:r w:rsidR="005131C6">
              <w:rPr>
                <w:rFonts w:ascii="Times New Roman" w:hAnsi="Times New Roman" w:cs="Times New Roman"/>
                <w:sz w:val="20"/>
                <w:szCs w:val="20"/>
                <w:lang w:val="en-US"/>
              </w:rPr>
              <w:t>.</w:t>
            </w:r>
          </w:p>
          <w:p w14:paraId="7A96EEBC" w14:textId="77777777" w:rsidR="005131C6" w:rsidRDefault="005131C6" w:rsidP="005131C6">
            <w:pPr>
              <w:rPr>
                <w:rFonts w:ascii="Times New Roman" w:hAnsi="Times New Roman" w:cs="Times New Roman"/>
                <w:sz w:val="20"/>
                <w:szCs w:val="20"/>
                <w:lang w:val="en-US"/>
              </w:rPr>
            </w:pPr>
          </w:p>
          <w:p w14:paraId="0B51A0B4" w14:textId="2D0DA2EA" w:rsidR="005131C6" w:rsidRPr="006D554D" w:rsidRDefault="005131C6" w:rsidP="005131C6">
            <w:pPr>
              <w:rPr>
                <w:rFonts w:ascii="Times New Roman" w:hAnsi="Times New Roman" w:cs="Times New Roman"/>
                <w:sz w:val="20"/>
                <w:szCs w:val="20"/>
                <w:lang w:val="en-US"/>
              </w:rPr>
            </w:pPr>
            <w:r w:rsidRPr="006D554D">
              <w:rPr>
                <w:rFonts w:ascii="Times New Roman" w:hAnsi="Times New Roman" w:cs="Times New Roman"/>
                <w:sz w:val="20"/>
                <w:szCs w:val="20"/>
              </w:rPr>
              <w:t xml:space="preserve">In the cases where the same best estimates were also subject to the </w:t>
            </w:r>
            <w:r>
              <w:rPr>
                <w:rFonts w:ascii="Times New Roman" w:hAnsi="Times New Roman" w:cs="Times New Roman"/>
                <w:sz w:val="20"/>
                <w:szCs w:val="20"/>
              </w:rPr>
              <w:t xml:space="preserve">transitional on </w:t>
            </w:r>
            <w:ins w:id="715" w:author="Author">
              <w:r w:rsidR="0070452F">
                <w:rPr>
                  <w:rFonts w:ascii="Times New Roman" w:hAnsi="Times New Roman" w:cs="Times New Roman"/>
                  <w:sz w:val="20"/>
                  <w:szCs w:val="20"/>
                </w:rPr>
                <w:t>technical provisions/</w:t>
              </w:r>
            </w:ins>
            <w:r>
              <w:rPr>
                <w:rFonts w:ascii="Times New Roman" w:hAnsi="Times New Roman" w:cs="Times New Roman"/>
                <w:sz w:val="20"/>
                <w:szCs w:val="20"/>
              </w:rPr>
              <w:t>interest rate</w:t>
            </w:r>
            <w:r w:rsidRPr="006D554D">
              <w:rPr>
                <w:rFonts w:ascii="Times New Roman" w:hAnsi="Times New Roman" w:cs="Times New Roman"/>
                <w:sz w:val="20"/>
                <w:szCs w:val="20"/>
              </w:rPr>
              <w:t xml:space="preserve">, the amount reported in this item shall reflect the value without </w:t>
            </w:r>
            <w:r>
              <w:rPr>
                <w:rFonts w:ascii="Times New Roman" w:hAnsi="Times New Roman" w:cs="Times New Roman"/>
                <w:sz w:val="20"/>
                <w:szCs w:val="20"/>
              </w:rPr>
              <w:t xml:space="preserve">both the </w:t>
            </w:r>
            <w:r w:rsidRPr="006D554D">
              <w:rPr>
                <w:rFonts w:ascii="Times New Roman" w:hAnsi="Times New Roman" w:cs="Times New Roman"/>
                <w:sz w:val="20"/>
                <w:szCs w:val="20"/>
              </w:rPr>
              <w:t xml:space="preserve">transitional on interest rate </w:t>
            </w:r>
            <w:r>
              <w:rPr>
                <w:rFonts w:ascii="Times New Roman" w:hAnsi="Times New Roman" w:cs="Times New Roman"/>
                <w:sz w:val="20"/>
                <w:szCs w:val="20"/>
              </w:rPr>
              <w:t>and</w:t>
            </w:r>
            <w:r w:rsidRPr="006D554D">
              <w:rPr>
                <w:rFonts w:ascii="Times New Roman" w:hAnsi="Times New Roman" w:cs="Times New Roman"/>
                <w:sz w:val="20"/>
                <w:szCs w:val="20"/>
              </w:rPr>
              <w:t xml:space="preserve"> with</w:t>
            </w:r>
            <w:r>
              <w:rPr>
                <w:rFonts w:ascii="Times New Roman" w:hAnsi="Times New Roman" w:cs="Times New Roman"/>
                <w:sz w:val="20"/>
                <w:szCs w:val="20"/>
              </w:rPr>
              <w:t>out</w:t>
            </w:r>
            <w:r w:rsidRPr="006D554D">
              <w:rPr>
                <w:rFonts w:ascii="Times New Roman" w:hAnsi="Times New Roman" w:cs="Times New Roman"/>
                <w:sz w:val="20"/>
                <w:szCs w:val="20"/>
              </w:rPr>
              <w:t xml:space="preserve"> the volatility adjustment.</w:t>
            </w:r>
          </w:p>
          <w:p w14:paraId="7ADB5FF1" w14:textId="79EFAB98" w:rsidR="00B1267C" w:rsidRPr="00F55468" w:rsidRDefault="00B1267C" w:rsidP="00430738">
            <w:pPr>
              <w:rPr>
                <w:rFonts w:ascii="Times New Roman" w:hAnsi="Times New Roman" w:cs="Times New Roman"/>
                <w:sz w:val="20"/>
                <w:szCs w:val="20"/>
              </w:rPr>
            </w:pPr>
            <w:r w:rsidRPr="00F55468">
              <w:rPr>
                <w:rFonts w:ascii="Times New Roman" w:hAnsi="Times New Roman" w:cs="Times New Roman"/>
                <w:sz w:val="20"/>
                <w:szCs w:val="20"/>
              </w:rPr>
              <w:t xml:space="preserve"> </w:t>
            </w:r>
          </w:p>
        </w:tc>
      </w:tr>
      <w:tr w:rsidR="00E965AB" w:rsidRPr="005A6F5F" w14:paraId="0A70CA76" w14:textId="77777777" w:rsidTr="0048321E">
        <w:trPr>
          <w:trHeight w:val="1063"/>
          <w:trPrChange w:id="716" w:author="Author">
            <w:trPr>
              <w:trHeight w:val="1063"/>
            </w:trPr>
          </w:trPrChange>
        </w:trPr>
        <w:tc>
          <w:tcPr>
            <w:tcW w:w="2019" w:type="dxa"/>
            <w:tcPrChange w:id="717" w:author="Author">
              <w:tcPr>
                <w:tcW w:w="2019" w:type="dxa"/>
              </w:tcPr>
            </w:tcPrChange>
          </w:tcPr>
          <w:p w14:paraId="0F93A1C3" w14:textId="20D1D63F" w:rsidR="00E965AB" w:rsidRPr="00F55468" w:rsidRDefault="00E965AB" w:rsidP="00430738">
            <w:pPr>
              <w:rPr>
                <w:rFonts w:ascii="Times New Roman" w:hAnsi="Times New Roman" w:cs="Times New Roman"/>
                <w:sz w:val="20"/>
                <w:szCs w:val="20"/>
              </w:rPr>
            </w:pPr>
            <w:del w:id="718" w:author="Author">
              <w:r w:rsidRPr="00F55468" w:rsidDel="006E0F80">
                <w:rPr>
                  <w:rFonts w:ascii="Times New Roman" w:hAnsi="Times New Roman" w:cs="Times New Roman"/>
                  <w:sz w:val="20"/>
                  <w:szCs w:val="20"/>
                </w:rPr>
                <w:delText>C0020 to C0170/R0510</w:delText>
              </w:r>
            </w:del>
          </w:p>
        </w:tc>
        <w:tc>
          <w:tcPr>
            <w:tcW w:w="2551" w:type="dxa"/>
            <w:tcPrChange w:id="719" w:author="Author">
              <w:tcPr>
                <w:tcW w:w="2551" w:type="dxa"/>
              </w:tcPr>
            </w:tcPrChange>
          </w:tcPr>
          <w:p w14:paraId="2DB16D70" w14:textId="4F818D2D" w:rsidR="00E965AB" w:rsidRPr="00F55468" w:rsidDel="001F1BFA" w:rsidRDefault="00E965AB" w:rsidP="00430738">
            <w:pPr>
              <w:rPr>
                <w:rFonts w:ascii="Times New Roman" w:hAnsi="Times New Roman" w:cs="Times New Roman"/>
                <w:sz w:val="20"/>
                <w:szCs w:val="20"/>
                <w:lang w:val="en-US"/>
              </w:rPr>
            </w:pPr>
            <w:del w:id="720" w:author="Author">
              <w:r w:rsidRPr="00F55468" w:rsidDel="006E0F80">
                <w:rPr>
                  <w:rFonts w:ascii="Times New Roman" w:hAnsi="Times New Roman" w:cs="Times New Roman"/>
                  <w:sz w:val="20"/>
                  <w:szCs w:val="20"/>
                  <w:lang w:val="en-US"/>
                </w:rPr>
                <w:delText>Risk margin without volatility adjustment</w:delText>
              </w:r>
            </w:del>
          </w:p>
        </w:tc>
        <w:tc>
          <w:tcPr>
            <w:tcW w:w="4394" w:type="dxa"/>
            <w:tcPrChange w:id="721" w:author="Author">
              <w:tcPr>
                <w:tcW w:w="4678" w:type="dxa"/>
              </w:tcPr>
            </w:tcPrChange>
          </w:tcPr>
          <w:p w14:paraId="64CE95DE" w14:textId="4DB37349" w:rsidR="005131C6" w:rsidDel="006E0F80" w:rsidRDefault="00E965AB" w:rsidP="00E965AB">
            <w:pPr>
              <w:rPr>
                <w:del w:id="722" w:author="Author"/>
                <w:rFonts w:ascii="Times New Roman" w:hAnsi="Times New Roman" w:cs="Times New Roman"/>
                <w:sz w:val="20"/>
                <w:szCs w:val="20"/>
                <w:lang w:val="en-US"/>
              </w:rPr>
            </w:pPr>
            <w:del w:id="723" w:author="Author">
              <w:r w:rsidRPr="00F55468" w:rsidDel="006E0F80">
                <w:rPr>
                  <w:rFonts w:ascii="Times New Roman" w:hAnsi="Times New Roman" w:cs="Times New Roman"/>
                  <w:sz w:val="20"/>
                  <w:szCs w:val="20"/>
                  <w:lang w:val="en-US"/>
                </w:rPr>
                <w:delText>Indicate the amount of risk margin without volatility adjustment, for each LoB</w:delText>
              </w:r>
              <w:r w:rsidR="005131C6" w:rsidDel="006E0F80">
                <w:rPr>
                  <w:rFonts w:ascii="Times New Roman" w:hAnsi="Times New Roman" w:cs="Times New Roman"/>
                  <w:sz w:val="20"/>
                  <w:szCs w:val="20"/>
                  <w:lang w:val="en-US"/>
                </w:rPr>
                <w:delText>.</w:delText>
              </w:r>
            </w:del>
          </w:p>
          <w:p w14:paraId="2A93988C" w14:textId="785A8B10" w:rsidR="005131C6" w:rsidDel="006E0F80" w:rsidRDefault="005131C6" w:rsidP="005131C6">
            <w:pPr>
              <w:rPr>
                <w:del w:id="724" w:author="Author"/>
                <w:rFonts w:ascii="Times New Roman" w:hAnsi="Times New Roman" w:cs="Times New Roman"/>
                <w:sz w:val="20"/>
                <w:szCs w:val="20"/>
                <w:lang w:val="en-US"/>
              </w:rPr>
            </w:pPr>
          </w:p>
          <w:p w14:paraId="7B4FF71E" w14:textId="33EB4B5B" w:rsidR="005131C6" w:rsidRPr="006D554D" w:rsidDel="006E0F80" w:rsidRDefault="005131C6" w:rsidP="005131C6">
            <w:pPr>
              <w:rPr>
                <w:del w:id="725" w:author="Author"/>
                <w:rFonts w:ascii="Times New Roman" w:hAnsi="Times New Roman" w:cs="Times New Roman"/>
                <w:sz w:val="20"/>
                <w:szCs w:val="20"/>
                <w:lang w:val="en-US"/>
              </w:rPr>
            </w:pPr>
            <w:del w:id="726" w:author="Author">
              <w:r w:rsidRPr="006D554D" w:rsidDel="006E0F80">
                <w:rPr>
                  <w:rFonts w:ascii="Times New Roman" w:hAnsi="Times New Roman" w:cs="Times New Roman"/>
                  <w:sz w:val="20"/>
                  <w:szCs w:val="20"/>
                </w:rPr>
                <w:delText xml:space="preserve">In the cases where the same best estimates were also subject to the </w:delText>
              </w:r>
              <w:r w:rsidDel="006E0F80">
                <w:rPr>
                  <w:rFonts w:ascii="Times New Roman" w:hAnsi="Times New Roman" w:cs="Times New Roman"/>
                  <w:sz w:val="20"/>
                  <w:szCs w:val="20"/>
                </w:rPr>
                <w:delText>transitional on interest rate</w:delText>
              </w:r>
              <w:r w:rsidRPr="006D554D" w:rsidDel="006E0F80">
                <w:rPr>
                  <w:rFonts w:ascii="Times New Roman" w:hAnsi="Times New Roman" w:cs="Times New Roman"/>
                  <w:sz w:val="20"/>
                  <w:szCs w:val="20"/>
                </w:rPr>
                <w:delText xml:space="preserve">, the amount reported in this item shall reflect the value without </w:delText>
              </w:r>
              <w:r w:rsidDel="006E0F80">
                <w:rPr>
                  <w:rFonts w:ascii="Times New Roman" w:hAnsi="Times New Roman" w:cs="Times New Roman"/>
                  <w:sz w:val="20"/>
                  <w:szCs w:val="20"/>
                </w:rPr>
                <w:delText xml:space="preserve">both the </w:delText>
              </w:r>
              <w:r w:rsidRPr="006D554D" w:rsidDel="006E0F80">
                <w:rPr>
                  <w:rFonts w:ascii="Times New Roman" w:hAnsi="Times New Roman" w:cs="Times New Roman"/>
                  <w:sz w:val="20"/>
                  <w:szCs w:val="20"/>
                </w:rPr>
                <w:delText xml:space="preserve">transitional on interest rate </w:delText>
              </w:r>
              <w:r w:rsidDel="006E0F80">
                <w:rPr>
                  <w:rFonts w:ascii="Times New Roman" w:hAnsi="Times New Roman" w:cs="Times New Roman"/>
                  <w:sz w:val="20"/>
                  <w:szCs w:val="20"/>
                </w:rPr>
                <w:delText>and</w:delText>
              </w:r>
              <w:r w:rsidRPr="006D554D" w:rsidDel="006E0F80">
                <w:rPr>
                  <w:rFonts w:ascii="Times New Roman" w:hAnsi="Times New Roman" w:cs="Times New Roman"/>
                  <w:sz w:val="20"/>
                  <w:szCs w:val="20"/>
                </w:rPr>
                <w:delText xml:space="preserve"> with</w:delText>
              </w:r>
              <w:r w:rsidDel="006E0F80">
                <w:rPr>
                  <w:rFonts w:ascii="Times New Roman" w:hAnsi="Times New Roman" w:cs="Times New Roman"/>
                  <w:sz w:val="20"/>
                  <w:szCs w:val="20"/>
                </w:rPr>
                <w:delText>out</w:delText>
              </w:r>
              <w:r w:rsidRPr="006D554D" w:rsidDel="006E0F80">
                <w:rPr>
                  <w:rFonts w:ascii="Times New Roman" w:hAnsi="Times New Roman" w:cs="Times New Roman"/>
                  <w:sz w:val="20"/>
                  <w:szCs w:val="20"/>
                </w:rPr>
                <w:delText xml:space="preserve"> the volatility adjustment.</w:delText>
              </w:r>
            </w:del>
          </w:p>
          <w:p w14:paraId="0AC032FD" w14:textId="64B6AFC2" w:rsidR="00E965AB" w:rsidRPr="00F55468" w:rsidRDefault="00E965AB" w:rsidP="00E965AB">
            <w:pPr>
              <w:rPr>
                <w:rFonts w:ascii="Times New Roman" w:hAnsi="Times New Roman" w:cs="Times New Roman"/>
                <w:sz w:val="20"/>
                <w:szCs w:val="20"/>
                <w:lang w:val="en-US"/>
              </w:rPr>
            </w:pPr>
            <w:del w:id="727" w:author="Author">
              <w:r w:rsidRPr="00F55468" w:rsidDel="006E0F80">
                <w:rPr>
                  <w:rFonts w:ascii="Times New Roman" w:hAnsi="Times New Roman" w:cs="Times New Roman"/>
                  <w:sz w:val="20"/>
                  <w:szCs w:val="20"/>
                  <w:lang w:val="en-US"/>
                </w:rPr>
                <w:delText xml:space="preserve"> </w:delText>
              </w:r>
            </w:del>
          </w:p>
        </w:tc>
      </w:tr>
      <w:tr w:rsidR="00E965AB" w:rsidRPr="005A6F5F" w14:paraId="7C4269A6" w14:textId="77777777" w:rsidTr="0048321E">
        <w:trPr>
          <w:trHeight w:val="1425"/>
          <w:trPrChange w:id="728" w:author="Author">
            <w:trPr>
              <w:trHeight w:val="1425"/>
            </w:trPr>
          </w:trPrChange>
        </w:trPr>
        <w:tc>
          <w:tcPr>
            <w:tcW w:w="2019" w:type="dxa"/>
            <w:tcPrChange w:id="729" w:author="Author">
              <w:tcPr>
                <w:tcW w:w="2019" w:type="dxa"/>
              </w:tcPr>
            </w:tcPrChange>
          </w:tcPr>
          <w:p w14:paraId="2413CD56" w14:textId="602A09F0" w:rsidR="00E965AB" w:rsidRPr="00F55468" w:rsidRDefault="00E965AB" w:rsidP="00430738">
            <w:pPr>
              <w:rPr>
                <w:rFonts w:ascii="Times New Roman" w:hAnsi="Times New Roman" w:cs="Times New Roman"/>
                <w:sz w:val="20"/>
                <w:szCs w:val="20"/>
              </w:rPr>
            </w:pPr>
            <w:del w:id="730" w:author="Author">
              <w:r w:rsidRPr="00F55468" w:rsidDel="006E0F80">
                <w:rPr>
                  <w:rFonts w:ascii="Times New Roman" w:hAnsi="Times New Roman" w:cs="Times New Roman"/>
                  <w:sz w:val="20"/>
                  <w:szCs w:val="20"/>
                </w:rPr>
                <w:delText>C0180/R0510</w:delText>
              </w:r>
            </w:del>
          </w:p>
        </w:tc>
        <w:tc>
          <w:tcPr>
            <w:tcW w:w="2551" w:type="dxa"/>
            <w:tcPrChange w:id="731" w:author="Author">
              <w:tcPr>
                <w:tcW w:w="2551" w:type="dxa"/>
              </w:tcPr>
            </w:tcPrChange>
          </w:tcPr>
          <w:p w14:paraId="26B92620" w14:textId="1C220517" w:rsidR="00E965AB" w:rsidRPr="00F55468" w:rsidDel="001F1BFA" w:rsidRDefault="00E965AB" w:rsidP="00430738">
            <w:pPr>
              <w:rPr>
                <w:rFonts w:ascii="Times New Roman" w:hAnsi="Times New Roman" w:cs="Times New Roman"/>
                <w:sz w:val="20"/>
                <w:szCs w:val="20"/>
                <w:lang w:val="en-US"/>
              </w:rPr>
            </w:pPr>
            <w:del w:id="732" w:author="Author">
              <w:r w:rsidRPr="00F55468" w:rsidDel="006E0F80">
                <w:rPr>
                  <w:rFonts w:ascii="Times New Roman" w:hAnsi="Times New Roman" w:cs="Times New Roman"/>
                  <w:sz w:val="20"/>
                  <w:szCs w:val="20"/>
                  <w:lang w:val="en-US"/>
                </w:rPr>
                <w:delText>Risk margin without volatility adjustment -  Total Non-Life obligation</w:delText>
              </w:r>
            </w:del>
          </w:p>
        </w:tc>
        <w:tc>
          <w:tcPr>
            <w:tcW w:w="4394" w:type="dxa"/>
            <w:tcPrChange w:id="733" w:author="Author">
              <w:tcPr>
                <w:tcW w:w="4678" w:type="dxa"/>
              </w:tcPr>
            </w:tcPrChange>
          </w:tcPr>
          <w:p w14:paraId="2A648C0F" w14:textId="49FE23BB" w:rsidR="005131C6" w:rsidDel="006E0F80" w:rsidRDefault="00E965AB" w:rsidP="00E965AB">
            <w:pPr>
              <w:rPr>
                <w:del w:id="734" w:author="Author"/>
                <w:rFonts w:ascii="Times New Roman" w:hAnsi="Times New Roman" w:cs="Times New Roman"/>
                <w:sz w:val="20"/>
                <w:szCs w:val="20"/>
                <w:lang w:val="en-US"/>
              </w:rPr>
            </w:pPr>
            <w:del w:id="735" w:author="Author">
              <w:r w:rsidRPr="00F55468" w:rsidDel="006E0F80">
                <w:rPr>
                  <w:rFonts w:ascii="Times New Roman" w:hAnsi="Times New Roman" w:cs="Times New Roman"/>
                  <w:sz w:val="20"/>
                  <w:szCs w:val="20"/>
                  <w:lang w:val="en-US"/>
                </w:rPr>
                <w:delText>Indicate the total amount, for all lines of business, of risk margin without volatility adjustment</w:delText>
              </w:r>
              <w:r w:rsidR="005131C6" w:rsidDel="006E0F80">
                <w:rPr>
                  <w:rFonts w:ascii="Times New Roman" w:hAnsi="Times New Roman" w:cs="Times New Roman"/>
                  <w:sz w:val="20"/>
                  <w:szCs w:val="20"/>
                  <w:lang w:val="en-US"/>
                </w:rPr>
                <w:delText>.</w:delText>
              </w:r>
            </w:del>
          </w:p>
          <w:p w14:paraId="21453B59" w14:textId="35AD94D3" w:rsidR="005131C6" w:rsidDel="006E0F80" w:rsidRDefault="005131C6" w:rsidP="005131C6">
            <w:pPr>
              <w:rPr>
                <w:del w:id="736" w:author="Author"/>
                <w:rFonts w:ascii="Times New Roman" w:hAnsi="Times New Roman" w:cs="Times New Roman"/>
                <w:sz w:val="20"/>
                <w:szCs w:val="20"/>
                <w:lang w:val="en-US"/>
              </w:rPr>
            </w:pPr>
          </w:p>
          <w:p w14:paraId="27F850D9" w14:textId="3E995A17" w:rsidR="00E965AB" w:rsidRPr="00F55468" w:rsidRDefault="005131C6" w:rsidP="005131C6">
            <w:pPr>
              <w:rPr>
                <w:rFonts w:ascii="Times New Roman" w:hAnsi="Times New Roman" w:cs="Times New Roman"/>
                <w:sz w:val="20"/>
                <w:szCs w:val="20"/>
              </w:rPr>
            </w:pPr>
            <w:del w:id="737" w:author="Author">
              <w:r w:rsidRPr="006D554D" w:rsidDel="006E0F80">
                <w:rPr>
                  <w:rFonts w:ascii="Times New Roman" w:hAnsi="Times New Roman" w:cs="Times New Roman"/>
                  <w:sz w:val="20"/>
                  <w:szCs w:val="20"/>
                </w:rPr>
                <w:delText xml:space="preserve">In the cases where the same best estimates were also subject to the </w:delText>
              </w:r>
              <w:r w:rsidDel="006E0F80">
                <w:rPr>
                  <w:rFonts w:ascii="Times New Roman" w:hAnsi="Times New Roman" w:cs="Times New Roman"/>
                  <w:sz w:val="20"/>
                  <w:szCs w:val="20"/>
                </w:rPr>
                <w:delText>transitional on interest rate</w:delText>
              </w:r>
              <w:r w:rsidRPr="006D554D" w:rsidDel="006E0F80">
                <w:rPr>
                  <w:rFonts w:ascii="Times New Roman" w:hAnsi="Times New Roman" w:cs="Times New Roman"/>
                  <w:sz w:val="20"/>
                  <w:szCs w:val="20"/>
                </w:rPr>
                <w:delText xml:space="preserve">, the amount reported in this item shall reflect the value without </w:delText>
              </w:r>
              <w:r w:rsidDel="006E0F80">
                <w:rPr>
                  <w:rFonts w:ascii="Times New Roman" w:hAnsi="Times New Roman" w:cs="Times New Roman"/>
                  <w:sz w:val="20"/>
                  <w:szCs w:val="20"/>
                </w:rPr>
                <w:delText xml:space="preserve">both the </w:delText>
              </w:r>
              <w:r w:rsidRPr="006D554D" w:rsidDel="006E0F80">
                <w:rPr>
                  <w:rFonts w:ascii="Times New Roman" w:hAnsi="Times New Roman" w:cs="Times New Roman"/>
                  <w:sz w:val="20"/>
                  <w:szCs w:val="20"/>
                </w:rPr>
                <w:delText xml:space="preserve">transitional on interest rate </w:delText>
              </w:r>
              <w:r w:rsidDel="006E0F80">
                <w:rPr>
                  <w:rFonts w:ascii="Times New Roman" w:hAnsi="Times New Roman" w:cs="Times New Roman"/>
                  <w:sz w:val="20"/>
                  <w:szCs w:val="20"/>
                </w:rPr>
                <w:delText>and</w:delText>
              </w:r>
              <w:r w:rsidRPr="006D554D" w:rsidDel="006E0F80">
                <w:rPr>
                  <w:rFonts w:ascii="Times New Roman" w:hAnsi="Times New Roman" w:cs="Times New Roman"/>
                  <w:sz w:val="20"/>
                  <w:szCs w:val="20"/>
                </w:rPr>
                <w:delText xml:space="preserve"> with</w:delText>
              </w:r>
              <w:r w:rsidDel="006E0F80">
                <w:rPr>
                  <w:rFonts w:ascii="Times New Roman" w:hAnsi="Times New Roman" w:cs="Times New Roman"/>
                  <w:sz w:val="20"/>
                  <w:szCs w:val="20"/>
                </w:rPr>
                <w:delText>out</w:delText>
              </w:r>
              <w:r w:rsidRPr="006D554D" w:rsidDel="006E0F80">
                <w:rPr>
                  <w:rFonts w:ascii="Times New Roman" w:hAnsi="Times New Roman" w:cs="Times New Roman"/>
                  <w:sz w:val="20"/>
                  <w:szCs w:val="20"/>
                </w:rPr>
                <w:delText xml:space="preserve"> the volatility adjustment.</w:delText>
              </w:r>
            </w:del>
          </w:p>
        </w:tc>
      </w:tr>
    </w:tbl>
    <w:p w14:paraId="0398B753" w14:textId="77777777" w:rsidR="005A6F5F" w:rsidRPr="005A6F5F" w:rsidRDefault="005A6F5F" w:rsidP="001C5ED3">
      <w:pPr>
        <w:rPr>
          <w:rFonts w:ascii="Times New Roman" w:hAnsi="Times New Roman" w:cs="Times New Roman"/>
          <w:sz w:val="20"/>
          <w:szCs w:val="20"/>
        </w:rPr>
      </w:pPr>
    </w:p>
    <w:sectPr w:rsidR="005A6F5F" w:rsidRPr="005A6F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29C8"/>
    <w:multiLevelType w:val="hybridMultilevel"/>
    <w:tmpl w:val="45D09F54"/>
    <w:lvl w:ilvl="0" w:tplc="8B9A0D8E">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D477F98"/>
    <w:multiLevelType w:val="hybridMultilevel"/>
    <w:tmpl w:val="708C109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FE54BD4"/>
    <w:multiLevelType w:val="hybridMultilevel"/>
    <w:tmpl w:val="9F4827A0"/>
    <w:lvl w:ilvl="0" w:tplc="7E285D96">
      <w:start w:val="1"/>
      <w:numFmt w:val="bullet"/>
      <w:lvlText w:val="-"/>
      <w:lvlJc w:val="left"/>
      <w:pPr>
        <w:ind w:left="405" w:hanging="360"/>
      </w:pPr>
      <w:rPr>
        <w:rFonts w:ascii="Calibri" w:eastAsiaTheme="minorHAnsi" w:hAnsi="Calibri" w:cstheme="minorBidi"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3">
    <w:nsid w:val="2E400EBF"/>
    <w:multiLevelType w:val="hybridMultilevel"/>
    <w:tmpl w:val="DA08E1E2"/>
    <w:lvl w:ilvl="0" w:tplc="D3B0A3D0">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47174D1"/>
    <w:multiLevelType w:val="hybridMultilevel"/>
    <w:tmpl w:val="0C268534"/>
    <w:lvl w:ilvl="0" w:tplc="32F8D2B6">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E6B3EE9"/>
    <w:multiLevelType w:val="hybridMultilevel"/>
    <w:tmpl w:val="5AAE432E"/>
    <w:lvl w:ilvl="0" w:tplc="FA760B72">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F567AEC"/>
    <w:multiLevelType w:val="hybridMultilevel"/>
    <w:tmpl w:val="2ABA904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6"/>
  </w:num>
  <w:num w:numId="5">
    <w:abstractNumId w:val="0"/>
  </w:num>
  <w:num w:numId="6">
    <w:abstractNumId w:val="2"/>
  </w:num>
  <w:num w:numId="7">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trackRevisions/>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E2503"/>
    <w:rsid w:val="00004BFB"/>
    <w:rsid w:val="0001265E"/>
    <w:rsid w:val="00055DCA"/>
    <w:rsid w:val="000606E6"/>
    <w:rsid w:val="00075D50"/>
    <w:rsid w:val="00077692"/>
    <w:rsid w:val="00081285"/>
    <w:rsid w:val="0008622E"/>
    <w:rsid w:val="0008798F"/>
    <w:rsid w:val="000B3CBD"/>
    <w:rsid w:val="000D4D51"/>
    <w:rsid w:val="000E3B0C"/>
    <w:rsid w:val="000F1342"/>
    <w:rsid w:val="00114204"/>
    <w:rsid w:val="00114D15"/>
    <w:rsid w:val="0014171D"/>
    <w:rsid w:val="0014614C"/>
    <w:rsid w:val="0015387A"/>
    <w:rsid w:val="00160F53"/>
    <w:rsid w:val="0018460F"/>
    <w:rsid w:val="001938F4"/>
    <w:rsid w:val="001A2B70"/>
    <w:rsid w:val="001A5645"/>
    <w:rsid w:val="001A7BCF"/>
    <w:rsid w:val="001C0FCD"/>
    <w:rsid w:val="001C5ED3"/>
    <w:rsid w:val="001F583F"/>
    <w:rsid w:val="00242BC8"/>
    <w:rsid w:val="002453AB"/>
    <w:rsid w:val="00255FDA"/>
    <w:rsid w:val="00291A75"/>
    <w:rsid w:val="002940AB"/>
    <w:rsid w:val="002B2509"/>
    <w:rsid w:val="002B5030"/>
    <w:rsid w:val="002C02AF"/>
    <w:rsid w:val="002D553F"/>
    <w:rsid w:val="002E3D96"/>
    <w:rsid w:val="00303ED4"/>
    <w:rsid w:val="00305386"/>
    <w:rsid w:val="003274A8"/>
    <w:rsid w:val="00355A17"/>
    <w:rsid w:val="00375B7E"/>
    <w:rsid w:val="00375DEE"/>
    <w:rsid w:val="00381081"/>
    <w:rsid w:val="00381652"/>
    <w:rsid w:val="00383CCA"/>
    <w:rsid w:val="003B3B2D"/>
    <w:rsid w:val="003C66ED"/>
    <w:rsid w:val="003C7316"/>
    <w:rsid w:val="003E0DA5"/>
    <w:rsid w:val="003F062A"/>
    <w:rsid w:val="003F441F"/>
    <w:rsid w:val="003F570D"/>
    <w:rsid w:val="00405E51"/>
    <w:rsid w:val="004175DE"/>
    <w:rsid w:val="00430738"/>
    <w:rsid w:val="00437B9D"/>
    <w:rsid w:val="00444FE1"/>
    <w:rsid w:val="00452217"/>
    <w:rsid w:val="004623C3"/>
    <w:rsid w:val="004676FD"/>
    <w:rsid w:val="0047731A"/>
    <w:rsid w:val="0048321E"/>
    <w:rsid w:val="004871CE"/>
    <w:rsid w:val="00495ABE"/>
    <w:rsid w:val="004A661D"/>
    <w:rsid w:val="004B21E2"/>
    <w:rsid w:val="004D0C3A"/>
    <w:rsid w:val="004E1E04"/>
    <w:rsid w:val="004E2503"/>
    <w:rsid w:val="00504A6D"/>
    <w:rsid w:val="005131C6"/>
    <w:rsid w:val="005414C2"/>
    <w:rsid w:val="005446B2"/>
    <w:rsid w:val="0055089E"/>
    <w:rsid w:val="0055734E"/>
    <w:rsid w:val="00577DC5"/>
    <w:rsid w:val="005803CA"/>
    <w:rsid w:val="005916A9"/>
    <w:rsid w:val="005A6F5F"/>
    <w:rsid w:val="005C0B04"/>
    <w:rsid w:val="005C2E2E"/>
    <w:rsid w:val="005D6BCA"/>
    <w:rsid w:val="006064DE"/>
    <w:rsid w:val="00635D1C"/>
    <w:rsid w:val="00651AFA"/>
    <w:rsid w:val="0065795E"/>
    <w:rsid w:val="00666C97"/>
    <w:rsid w:val="00675C3C"/>
    <w:rsid w:val="00682BA3"/>
    <w:rsid w:val="00691D06"/>
    <w:rsid w:val="00693303"/>
    <w:rsid w:val="006A6F9E"/>
    <w:rsid w:val="006C20B0"/>
    <w:rsid w:val="006C245B"/>
    <w:rsid w:val="006D0D03"/>
    <w:rsid w:val="006D41FF"/>
    <w:rsid w:val="006E0F80"/>
    <w:rsid w:val="006E4A52"/>
    <w:rsid w:val="0070452F"/>
    <w:rsid w:val="00710155"/>
    <w:rsid w:val="00711AE4"/>
    <w:rsid w:val="007401FA"/>
    <w:rsid w:val="00743F79"/>
    <w:rsid w:val="0074541E"/>
    <w:rsid w:val="007739E6"/>
    <w:rsid w:val="00793878"/>
    <w:rsid w:val="00797574"/>
    <w:rsid w:val="007B2B3F"/>
    <w:rsid w:val="007D335E"/>
    <w:rsid w:val="007D4E36"/>
    <w:rsid w:val="007E705B"/>
    <w:rsid w:val="007F529B"/>
    <w:rsid w:val="008121B7"/>
    <w:rsid w:val="00820AC0"/>
    <w:rsid w:val="00865EBA"/>
    <w:rsid w:val="008674C6"/>
    <w:rsid w:val="008835FC"/>
    <w:rsid w:val="0089198F"/>
    <w:rsid w:val="00895EFA"/>
    <w:rsid w:val="008B1949"/>
    <w:rsid w:val="008D3C99"/>
    <w:rsid w:val="008F0CDE"/>
    <w:rsid w:val="008F1951"/>
    <w:rsid w:val="00901988"/>
    <w:rsid w:val="009023F6"/>
    <w:rsid w:val="00905080"/>
    <w:rsid w:val="00911E3B"/>
    <w:rsid w:val="00916410"/>
    <w:rsid w:val="00917178"/>
    <w:rsid w:val="00922B9F"/>
    <w:rsid w:val="00927088"/>
    <w:rsid w:val="009379D5"/>
    <w:rsid w:val="00941E94"/>
    <w:rsid w:val="00957D46"/>
    <w:rsid w:val="009B5F42"/>
    <w:rsid w:val="009D49AA"/>
    <w:rsid w:val="009D7C92"/>
    <w:rsid w:val="009E6012"/>
    <w:rsid w:val="00A02600"/>
    <w:rsid w:val="00A12B92"/>
    <w:rsid w:val="00A278C6"/>
    <w:rsid w:val="00A3371D"/>
    <w:rsid w:val="00A34ADC"/>
    <w:rsid w:val="00A36D30"/>
    <w:rsid w:val="00A57D95"/>
    <w:rsid w:val="00A91080"/>
    <w:rsid w:val="00A92736"/>
    <w:rsid w:val="00AA2515"/>
    <w:rsid w:val="00AC154D"/>
    <w:rsid w:val="00AE251D"/>
    <w:rsid w:val="00AE33B3"/>
    <w:rsid w:val="00AE3D09"/>
    <w:rsid w:val="00AF6E63"/>
    <w:rsid w:val="00B1267C"/>
    <w:rsid w:val="00B20AB0"/>
    <w:rsid w:val="00B423B4"/>
    <w:rsid w:val="00B54C45"/>
    <w:rsid w:val="00B5777D"/>
    <w:rsid w:val="00B658E1"/>
    <w:rsid w:val="00B77F8C"/>
    <w:rsid w:val="00B853D9"/>
    <w:rsid w:val="00B93B9E"/>
    <w:rsid w:val="00BA7441"/>
    <w:rsid w:val="00BD5B45"/>
    <w:rsid w:val="00BE2B11"/>
    <w:rsid w:val="00BE7A6A"/>
    <w:rsid w:val="00C25687"/>
    <w:rsid w:val="00C37A72"/>
    <w:rsid w:val="00C63063"/>
    <w:rsid w:val="00C67408"/>
    <w:rsid w:val="00C702E8"/>
    <w:rsid w:val="00C70B0E"/>
    <w:rsid w:val="00C84967"/>
    <w:rsid w:val="00C8593F"/>
    <w:rsid w:val="00C9316D"/>
    <w:rsid w:val="00CA55A3"/>
    <w:rsid w:val="00CB4824"/>
    <w:rsid w:val="00CC55AE"/>
    <w:rsid w:val="00CE74AF"/>
    <w:rsid w:val="00CE7857"/>
    <w:rsid w:val="00CF4641"/>
    <w:rsid w:val="00CF4F3E"/>
    <w:rsid w:val="00CF6B1C"/>
    <w:rsid w:val="00CF738A"/>
    <w:rsid w:val="00D17F15"/>
    <w:rsid w:val="00D23A3F"/>
    <w:rsid w:val="00D277F8"/>
    <w:rsid w:val="00D36D5A"/>
    <w:rsid w:val="00D44818"/>
    <w:rsid w:val="00D47E0C"/>
    <w:rsid w:val="00D6536A"/>
    <w:rsid w:val="00D705B6"/>
    <w:rsid w:val="00D74D14"/>
    <w:rsid w:val="00D84F44"/>
    <w:rsid w:val="00DA54F8"/>
    <w:rsid w:val="00DC09BD"/>
    <w:rsid w:val="00DC160B"/>
    <w:rsid w:val="00DD576E"/>
    <w:rsid w:val="00DE0F07"/>
    <w:rsid w:val="00DE67C5"/>
    <w:rsid w:val="00DF5549"/>
    <w:rsid w:val="00E032E7"/>
    <w:rsid w:val="00E05DC7"/>
    <w:rsid w:val="00E0666E"/>
    <w:rsid w:val="00E36CEA"/>
    <w:rsid w:val="00E62404"/>
    <w:rsid w:val="00E64527"/>
    <w:rsid w:val="00E70345"/>
    <w:rsid w:val="00E96069"/>
    <w:rsid w:val="00E965AB"/>
    <w:rsid w:val="00EB5BA3"/>
    <w:rsid w:val="00ED49A4"/>
    <w:rsid w:val="00EF6DC2"/>
    <w:rsid w:val="00F05069"/>
    <w:rsid w:val="00F079E7"/>
    <w:rsid w:val="00F276D2"/>
    <w:rsid w:val="00F34E83"/>
    <w:rsid w:val="00F40DBE"/>
    <w:rsid w:val="00F46550"/>
    <w:rsid w:val="00F52D59"/>
    <w:rsid w:val="00F55468"/>
    <w:rsid w:val="00F6044D"/>
    <w:rsid w:val="00F679C6"/>
    <w:rsid w:val="00FA1BFB"/>
    <w:rsid w:val="00FA3B54"/>
    <w:rsid w:val="00FA5452"/>
    <w:rsid w:val="00FB0F7E"/>
    <w:rsid w:val="00FB3DD3"/>
    <w:rsid w:val="00FB4B3C"/>
    <w:rsid w:val="00FD3EFE"/>
    <w:rsid w:val="00FF2281"/>
    <w:rsid w:val="00FF6FA9"/>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71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2503"/>
    <w:rPr>
      <w:color w:val="0000FF"/>
      <w:u w:val="single"/>
    </w:rPr>
  </w:style>
  <w:style w:type="character" w:styleId="FollowedHyperlink">
    <w:name w:val="FollowedHyperlink"/>
    <w:basedOn w:val="DefaultParagraphFont"/>
    <w:uiPriority w:val="99"/>
    <w:semiHidden/>
    <w:unhideWhenUsed/>
    <w:rsid w:val="004E2503"/>
    <w:rPr>
      <w:color w:val="800080"/>
      <w:u w:val="single"/>
    </w:rPr>
  </w:style>
  <w:style w:type="paragraph" w:customStyle="1" w:styleId="xl16814">
    <w:name w:val="xl16814"/>
    <w:basedOn w:val="Normal"/>
    <w:rsid w:val="004E250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5">
    <w:name w:val="xl16815"/>
    <w:basedOn w:val="Normal"/>
    <w:rsid w:val="004E2503"/>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en-GB"/>
    </w:rPr>
  </w:style>
  <w:style w:type="paragraph" w:customStyle="1" w:styleId="xl16816">
    <w:name w:val="xl16816"/>
    <w:basedOn w:val="Normal"/>
    <w:rsid w:val="004E2503"/>
    <w:pP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17">
    <w:name w:val="xl16817"/>
    <w:basedOn w:val="Normal"/>
    <w:rsid w:val="004E2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8">
    <w:name w:val="xl16818"/>
    <w:basedOn w:val="Normal"/>
    <w:rsid w:val="004E2503"/>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9">
    <w:name w:val="xl16819"/>
    <w:basedOn w:val="Normal"/>
    <w:rsid w:val="004E2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0">
    <w:name w:val="xl16820"/>
    <w:basedOn w:val="Normal"/>
    <w:rsid w:val="004E2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1">
    <w:name w:val="xl16821"/>
    <w:basedOn w:val="Normal"/>
    <w:rsid w:val="004E250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2">
    <w:name w:val="xl16822"/>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23">
    <w:name w:val="xl16823"/>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sz w:val="24"/>
      <w:szCs w:val="24"/>
      <w:lang w:eastAsia="en-GB"/>
    </w:rPr>
  </w:style>
  <w:style w:type="paragraph" w:customStyle="1" w:styleId="xl16824">
    <w:name w:val="xl16824"/>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25">
    <w:name w:val="xl16825"/>
    <w:basedOn w:val="Normal"/>
    <w:rsid w:val="004E2503"/>
    <w:pPr>
      <w:shd w:val="clear" w:color="000000" w:fill="FFFFFF"/>
      <w:spacing w:before="100" w:beforeAutospacing="1" w:after="100" w:afterAutospacing="1" w:line="240" w:lineRule="auto"/>
      <w:jc w:val="center"/>
    </w:pPr>
    <w:rPr>
      <w:rFonts w:ascii="Verdana" w:eastAsia="Times New Roman" w:hAnsi="Verdana" w:cs="Times New Roman"/>
      <w:b/>
      <w:bCs/>
      <w:sz w:val="24"/>
      <w:szCs w:val="24"/>
      <w:lang w:eastAsia="en-GB"/>
    </w:rPr>
  </w:style>
  <w:style w:type="paragraph" w:customStyle="1" w:styleId="xl16826">
    <w:name w:val="xl16826"/>
    <w:basedOn w:val="Normal"/>
    <w:rsid w:val="004E2503"/>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en-GB"/>
    </w:rPr>
  </w:style>
  <w:style w:type="paragraph" w:customStyle="1" w:styleId="xl16827">
    <w:name w:val="xl16827"/>
    <w:basedOn w:val="Normal"/>
    <w:rsid w:val="004E2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8">
    <w:name w:val="xl16828"/>
    <w:basedOn w:val="Normal"/>
    <w:rsid w:val="004E2503"/>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lang w:eastAsia="en-GB"/>
    </w:rPr>
  </w:style>
  <w:style w:type="paragraph" w:customStyle="1" w:styleId="xl16829">
    <w:name w:val="xl16829"/>
    <w:basedOn w:val="Normal"/>
    <w:rsid w:val="004E2503"/>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lang w:eastAsia="en-GB"/>
    </w:rPr>
  </w:style>
  <w:style w:type="paragraph" w:customStyle="1" w:styleId="xl16830">
    <w:name w:val="xl16830"/>
    <w:basedOn w:val="Normal"/>
    <w:rsid w:val="004E2503"/>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1">
    <w:name w:val="xl16831"/>
    <w:basedOn w:val="Normal"/>
    <w:rsid w:val="004E2503"/>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xl16832">
    <w:name w:val="xl16832"/>
    <w:basedOn w:val="Normal"/>
    <w:rsid w:val="004E2503"/>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3">
    <w:name w:val="xl16833"/>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34">
    <w:name w:val="xl16834"/>
    <w:basedOn w:val="Normal"/>
    <w:rsid w:val="004E2503"/>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xl16835">
    <w:name w:val="xl16835"/>
    <w:basedOn w:val="Normal"/>
    <w:rsid w:val="004E2503"/>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6">
    <w:name w:val="xl16836"/>
    <w:basedOn w:val="Normal"/>
    <w:rsid w:val="004E2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7">
    <w:name w:val="xl16837"/>
    <w:basedOn w:val="Normal"/>
    <w:rsid w:val="004E250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8">
    <w:name w:val="xl16838"/>
    <w:basedOn w:val="Normal"/>
    <w:rsid w:val="004E2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9">
    <w:name w:val="xl16839"/>
    <w:basedOn w:val="Normal"/>
    <w:rsid w:val="004E2503"/>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lang w:eastAsia="en-GB"/>
    </w:rPr>
  </w:style>
  <w:style w:type="paragraph" w:customStyle="1" w:styleId="xl16840">
    <w:name w:val="xl16840"/>
    <w:basedOn w:val="Normal"/>
    <w:rsid w:val="004E2503"/>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table" w:styleId="TableGrid">
    <w:name w:val="Table Grid"/>
    <w:basedOn w:val="TableNormal"/>
    <w:uiPriority w:val="59"/>
    <w:rsid w:val="004E25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nhideWhenUsed/>
    <w:rsid w:val="008D3C99"/>
    <w:rPr>
      <w:sz w:val="16"/>
      <w:szCs w:val="16"/>
    </w:rPr>
  </w:style>
  <w:style w:type="paragraph" w:styleId="CommentText">
    <w:name w:val="annotation text"/>
    <w:basedOn w:val="Normal"/>
    <w:link w:val="CommentTextChar"/>
    <w:unhideWhenUsed/>
    <w:rsid w:val="008D3C99"/>
    <w:pPr>
      <w:spacing w:line="240" w:lineRule="auto"/>
    </w:pPr>
    <w:rPr>
      <w:sz w:val="20"/>
      <w:szCs w:val="20"/>
    </w:rPr>
  </w:style>
  <w:style w:type="character" w:customStyle="1" w:styleId="CommentTextChar">
    <w:name w:val="Comment Text Char"/>
    <w:basedOn w:val="DefaultParagraphFont"/>
    <w:link w:val="CommentText"/>
    <w:rsid w:val="008D3C99"/>
    <w:rPr>
      <w:sz w:val="20"/>
      <w:szCs w:val="20"/>
    </w:rPr>
  </w:style>
  <w:style w:type="paragraph" w:styleId="CommentSubject">
    <w:name w:val="annotation subject"/>
    <w:basedOn w:val="CommentText"/>
    <w:next w:val="CommentText"/>
    <w:link w:val="CommentSubjectChar"/>
    <w:uiPriority w:val="99"/>
    <w:semiHidden/>
    <w:unhideWhenUsed/>
    <w:rsid w:val="008D3C99"/>
    <w:rPr>
      <w:b/>
      <w:bCs/>
    </w:rPr>
  </w:style>
  <w:style w:type="character" w:customStyle="1" w:styleId="CommentSubjectChar">
    <w:name w:val="Comment Subject Char"/>
    <w:basedOn w:val="CommentTextChar"/>
    <w:link w:val="CommentSubject"/>
    <w:uiPriority w:val="99"/>
    <w:semiHidden/>
    <w:rsid w:val="008D3C99"/>
    <w:rPr>
      <w:b/>
      <w:bCs/>
      <w:sz w:val="20"/>
      <w:szCs w:val="20"/>
    </w:rPr>
  </w:style>
  <w:style w:type="paragraph" w:styleId="BalloonText">
    <w:name w:val="Balloon Text"/>
    <w:basedOn w:val="Normal"/>
    <w:link w:val="BalloonTextChar"/>
    <w:uiPriority w:val="99"/>
    <w:semiHidden/>
    <w:unhideWhenUsed/>
    <w:rsid w:val="008D3C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3C99"/>
    <w:rPr>
      <w:rFonts w:ascii="Tahoma" w:hAnsi="Tahoma" w:cs="Tahoma"/>
      <w:sz w:val="16"/>
      <w:szCs w:val="16"/>
    </w:rPr>
  </w:style>
  <w:style w:type="paragraph" w:styleId="Revision">
    <w:name w:val="Revision"/>
    <w:hidden/>
    <w:uiPriority w:val="99"/>
    <w:semiHidden/>
    <w:rsid w:val="00D23A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2503"/>
    <w:rPr>
      <w:color w:val="0000FF"/>
      <w:u w:val="single"/>
    </w:rPr>
  </w:style>
  <w:style w:type="character" w:styleId="FollowedHyperlink">
    <w:name w:val="FollowedHyperlink"/>
    <w:basedOn w:val="DefaultParagraphFont"/>
    <w:uiPriority w:val="99"/>
    <w:semiHidden/>
    <w:unhideWhenUsed/>
    <w:rsid w:val="004E2503"/>
    <w:rPr>
      <w:color w:val="800080"/>
      <w:u w:val="single"/>
    </w:rPr>
  </w:style>
  <w:style w:type="paragraph" w:customStyle="1" w:styleId="xl16814">
    <w:name w:val="xl16814"/>
    <w:basedOn w:val="Normal"/>
    <w:rsid w:val="004E250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5">
    <w:name w:val="xl16815"/>
    <w:basedOn w:val="Normal"/>
    <w:rsid w:val="004E2503"/>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en-GB"/>
    </w:rPr>
  </w:style>
  <w:style w:type="paragraph" w:customStyle="1" w:styleId="xl16816">
    <w:name w:val="xl16816"/>
    <w:basedOn w:val="Normal"/>
    <w:rsid w:val="004E2503"/>
    <w:pP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17">
    <w:name w:val="xl16817"/>
    <w:basedOn w:val="Normal"/>
    <w:rsid w:val="004E2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8">
    <w:name w:val="xl16818"/>
    <w:basedOn w:val="Normal"/>
    <w:rsid w:val="004E2503"/>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9">
    <w:name w:val="xl16819"/>
    <w:basedOn w:val="Normal"/>
    <w:rsid w:val="004E2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0">
    <w:name w:val="xl16820"/>
    <w:basedOn w:val="Normal"/>
    <w:rsid w:val="004E2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1">
    <w:name w:val="xl16821"/>
    <w:basedOn w:val="Normal"/>
    <w:rsid w:val="004E250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2">
    <w:name w:val="xl16822"/>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23">
    <w:name w:val="xl16823"/>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sz w:val="24"/>
      <w:szCs w:val="24"/>
      <w:lang w:eastAsia="en-GB"/>
    </w:rPr>
  </w:style>
  <w:style w:type="paragraph" w:customStyle="1" w:styleId="xl16824">
    <w:name w:val="xl16824"/>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25">
    <w:name w:val="xl16825"/>
    <w:basedOn w:val="Normal"/>
    <w:rsid w:val="004E2503"/>
    <w:pPr>
      <w:shd w:val="clear" w:color="000000" w:fill="FFFFFF"/>
      <w:spacing w:before="100" w:beforeAutospacing="1" w:after="100" w:afterAutospacing="1" w:line="240" w:lineRule="auto"/>
      <w:jc w:val="center"/>
    </w:pPr>
    <w:rPr>
      <w:rFonts w:ascii="Verdana" w:eastAsia="Times New Roman" w:hAnsi="Verdana" w:cs="Times New Roman"/>
      <w:b/>
      <w:bCs/>
      <w:sz w:val="24"/>
      <w:szCs w:val="24"/>
      <w:lang w:eastAsia="en-GB"/>
    </w:rPr>
  </w:style>
  <w:style w:type="paragraph" w:customStyle="1" w:styleId="xl16826">
    <w:name w:val="xl16826"/>
    <w:basedOn w:val="Normal"/>
    <w:rsid w:val="004E2503"/>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en-GB"/>
    </w:rPr>
  </w:style>
  <w:style w:type="paragraph" w:customStyle="1" w:styleId="xl16827">
    <w:name w:val="xl16827"/>
    <w:basedOn w:val="Normal"/>
    <w:rsid w:val="004E2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8">
    <w:name w:val="xl16828"/>
    <w:basedOn w:val="Normal"/>
    <w:rsid w:val="004E2503"/>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lang w:eastAsia="en-GB"/>
    </w:rPr>
  </w:style>
  <w:style w:type="paragraph" w:customStyle="1" w:styleId="xl16829">
    <w:name w:val="xl16829"/>
    <w:basedOn w:val="Normal"/>
    <w:rsid w:val="004E2503"/>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lang w:eastAsia="en-GB"/>
    </w:rPr>
  </w:style>
  <w:style w:type="paragraph" w:customStyle="1" w:styleId="xl16830">
    <w:name w:val="xl16830"/>
    <w:basedOn w:val="Normal"/>
    <w:rsid w:val="004E2503"/>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1">
    <w:name w:val="xl16831"/>
    <w:basedOn w:val="Normal"/>
    <w:rsid w:val="004E2503"/>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xl16832">
    <w:name w:val="xl16832"/>
    <w:basedOn w:val="Normal"/>
    <w:rsid w:val="004E2503"/>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3">
    <w:name w:val="xl16833"/>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34">
    <w:name w:val="xl16834"/>
    <w:basedOn w:val="Normal"/>
    <w:rsid w:val="004E2503"/>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xl16835">
    <w:name w:val="xl16835"/>
    <w:basedOn w:val="Normal"/>
    <w:rsid w:val="004E2503"/>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6">
    <w:name w:val="xl16836"/>
    <w:basedOn w:val="Normal"/>
    <w:rsid w:val="004E2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7">
    <w:name w:val="xl16837"/>
    <w:basedOn w:val="Normal"/>
    <w:rsid w:val="004E250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8">
    <w:name w:val="xl16838"/>
    <w:basedOn w:val="Normal"/>
    <w:rsid w:val="004E2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9">
    <w:name w:val="xl16839"/>
    <w:basedOn w:val="Normal"/>
    <w:rsid w:val="004E2503"/>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lang w:eastAsia="en-GB"/>
    </w:rPr>
  </w:style>
  <w:style w:type="paragraph" w:customStyle="1" w:styleId="xl16840">
    <w:name w:val="xl16840"/>
    <w:basedOn w:val="Normal"/>
    <w:rsid w:val="004E2503"/>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table" w:styleId="TableGrid">
    <w:name w:val="Table Grid"/>
    <w:basedOn w:val="TableNormal"/>
    <w:uiPriority w:val="59"/>
    <w:rsid w:val="004E25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nhideWhenUsed/>
    <w:rsid w:val="008D3C99"/>
    <w:rPr>
      <w:sz w:val="16"/>
      <w:szCs w:val="16"/>
    </w:rPr>
  </w:style>
  <w:style w:type="paragraph" w:styleId="CommentText">
    <w:name w:val="annotation text"/>
    <w:basedOn w:val="Normal"/>
    <w:link w:val="CommentTextChar"/>
    <w:unhideWhenUsed/>
    <w:rsid w:val="008D3C99"/>
    <w:pPr>
      <w:spacing w:line="240" w:lineRule="auto"/>
    </w:pPr>
    <w:rPr>
      <w:sz w:val="20"/>
      <w:szCs w:val="20"/>
    </w:rPr>
  </w:style>
  <w:style w:type="character" w:customStyle="1" w:styleId="CommentTextChar">
    <w:name w:val="Comment Text Char"/>
    <w:basedOn w:val="DefaultParagraphFont"/>
    <w:link w:val="CommentText"/>
    <w:rsid w:val="008D3C99"/>
    <w:rPr>
      <w:sz w:val="20"/>
      <w:szCs w:val="20"/>
    </w:rPr>
  </w:style>
  <w:style w:type="paragraph" w:styleId="CommentSubject">
    <w:name w:val="annotation subject"/>
    <w:basedOn w:val="CommentText"/>
    <w:next w:val="CommentText"/>
    <w:link w:val="CommentSubjectChar"/>
    <w:uiPriority w:val="99"/>
    <w:semiHidden/>
    <w:unhideWhenUsed/>
    <w:rsid w:val="008D3C99"/>
    <w:rPr>
      <w:b/>
      <w:bCs/>
    </w:rPr>
  </w:style>
  <w:style w:type="character" w:customStyle="1" w:styleId="CommentSubjectChar">
    <w:name w:val="Comment Subject Char"/>
    <w:basedOn w:val="CommentTextChar"/>
    <w:link w:val="CommentSubject"/>
    <w:uiPriority w:val="99"/>
    <w:semiHidden/>
    <w:rsid w:val="008D3C99"/>
    <w:rPr>
      <w:b/>
      <w:bCs/>
      <w:sz w:val="20"/>
      <w:szCs w:val="20"/>
    </w:rPr>
  </w:style>
  <w:style w:type="paragraph" w:styleId="BalloonText">
    <w:name w:val="Balloon Text"/>
    <w:basedOn w:val="Normal"/>
    <w:link w:val="BalloonTextChar"/>
    <w:uiPriority w:val="99"/>
    <w:semiHidden/>
    <w:unhideWhenUsed/>
    <w:rsid w:val="008D3C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3C99"/>
    <w:rPr>
      <w:rFonts w:ascii="Tahoma" w:hAnsi="Tahoma" w:cs="Tahoma"/>
      <w:sz w:val="16"/>
      <w:szCs w:val="16"/>
    </w:rPr>
  </w:style>
  <w:style w:type="paragraph" w:styleId="Revision">
    <w:name w:val="Revision"/>
    <w:hidden/>
    <w:uiPriority w:val="99"/>
    <w:semiHidden/>
    <w:rsid w:val="00D23A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13400">
      <w:bodyDiv w:val="1"/>
      <w:marLeft w:val="0"/>
      <w:marRight w:val="0"/>
      <w:marTop w:val="0"/>
      <w:marBottom w:val="0"/>
      <w:divBdr>
        <w:top w:val="none" w:sz="0" w:space="0" w:color="auto"/>
        <w:left w:val="none" w:sz="0" w:space="0" w:color="auto"/>
        <w:bottom w:val="none" w:sz="0" w:space="0" w:color="auto"/>
        <w:right w:val="none" w:sz="0" w:space="0" w:color="auto"/>
      </w:divBdr>
    </w:div>
    <w:div w:id="994646323">
      <w:bodyDiv w:val="1"/>
      <w:marLeft w:val="0"/>
      <w:marRight w:val="0"/>
      <w:marTop w:val="0"/>
      <w:marBottom w:val="0"/>
      <w:divBdr>
        <w:top w:val="none" w:sz="0" w:space="0" w:color="auto"/>
        <w:left w:val="none" w:sz="0" w:space="0" w:color="auto"/>
        <w:bottom w:val="none" w:sz="0" w:space="0" w:color="auto"/>
        <w:right w:val="none" w:sz="0" w:space="0" w:color="auto"/>
      </w:divBdr>
    </w:div>
    <w:div w:id="160237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7E47C-EF4E-495D-87E4-AC374C62A2B2}">
  <ds:schemaRefs/>
</ds:datastoreItem>
</file>

<file path=customXml/itemProps2.xml><?xml version="1.0" encoding="utf-8"?>
<ds:datastoreItem xmlns:ds="http://schemas.openxmlformats.org/officeDocument/2006/customXml" ds:itemID="{8F24FA1C-784E-4619-9C6F-62D4D9EDE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6298</Words>
  <Characters>35904</Characters>
  <Application>Microsoft Office Word</Application>
  <DocSecurity>0</DocSecurity>
  <Lines>299</Lines>
  <Paragraphs>84</Paragraphs>
  <ScaleCrop>false</ScaleCrop>
  <Company/>
  <LinksUpToDate>false</LinksUpToDate>
  <CharactersWithSpaces>42118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2015-07-02T23:40:00Z</dcterms:created>
  <dcterms:modified xsi:type="dcterms:W3CDTF">2015-07-02T23:40:00Z</dcterms:modified>
</cp:coreProperties>
</file>